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310783" w14:textId="77777777" w:rsidR="005C588D" w:rsidRPr="00293FBF" w:rsidRDefault="005C588D" w:rsidP="009430EA">
      <w:pPr>
        <w:spacing w:before="120" w:after="120" w:line="240" w:lineRule="auto"/>
        <w:jc w:val="both"/>
        <w:rPr>
          <w:rFonts w:ascii="Calibri" w:eastAsia="Calibri" w:hAnsi="Calibri" w:cs="Times New Roman"/>
          <w:b/>
          <w:sz w:val="28"/>
          <w:szCs w:val="28"/>
        </w:rPr>
      </w:pPr>
    </w:p>
    <w:p w14:paraId="19FA03A9" w14:textId="77777777" w:rsidR="005C588D" w:rsidRPr="00293FBF" w:rsidRDefault="005C588D" w:rsidP="009430EA">
      <w:pPr>
        <w:spacing w:before="120" w:after="120" w:line="240" w:lineRule="auto"/>
        <w:jc w:val="both"/>
        <w:rPr>
          <w:rFonts w:ascii="Calibri" w:eastAsia="Calibri" w:hAnsi="Calibri" w:cs="Times New Roman"/>
          <w:b/>
          <w:sz w:val="28"/>
          <w:szCs w:val="28"/>
        </w:rPr>
      </w:pPr>
    </w:p>
    <w:p w14:paraId="276B206B" w14:textId="77777777" w:rsidR="005C588D" w:rsidRPr="00293FBF" w:rsidRDefault="005C588D" w:rsidP="009430EA">
      <w:pPr>
        <w:spacing w:before="120" w:after="120" w:line="240" w:lineRule="auto"/>
        <w:jc w:val="both"/>
        <w:rPr>
          <w:rFonts w:ascii="Calibri" w:eastAsia="Calibri" w:hAnsi="Calibri" w:cs="Times New Roman"/>
          <w:b/>
          <w:sz w:val="28"/>
          <w:szCs w:val="28"/>
        </w:rPr>
      </w:pPr>
    </w:p>
    <w:p w14:paraId="53C78149" w14:textId="77777777" w:rsidR="00DA29B7" w:rsidRPr="00293FBF" w:rsidRDefault="00DA29B7" w:rsidP="009430EA">
      <w:pPr>
        <w:spacing w:before="120" w:after="120" w:line="240" w:lineRule="auto"/>
        <w:jc w:val="both"/>
        <w:rPr>
          <w:rFonts w:ascii="Calibri" w:eastAsia="Calibri" w:hAnsi="Calibri" w:cs="Times New Roman"/>
          <w:b/>
          <w:sz w:val="28"/>
          <w:szCs w:val="28"/>
        </w:rPr>
      </w:pPr>
    </w:p>
    <w:p w14:paraId="27B7B43F" w14:textId="77777777" w:rsidR="00DA29B7" w:rsidRPr="00293FBF" w:rsidRDefault="00DA29B7" w:rsidP="009430EA">
      <w:pPr>
        <w:spacing w:before="120" w:after="120" w:line="240" w:lineRule="auto"/>
        <w:jc w:val="both"/>
        <w:rPr>
          <w:rFonts w:ascii="Calibri" w:eastAsia="Calibri" w:hAnsi="Calibri" w:cs="Times New Roman"/>
          <w:b/>
          <w:sz w:val="28"/>
          <w:szCs w:val="28"/>
        </w:rPr>
      </w:pPr>
    </w:p>
    <w:p w14:paraId="4D8AAFD9" w14:textId="77777777" w:rsidR="005C588D" w:rsidRPr="00293FBF" w:rsidRDefault="005C588D" w:rsidP="009430EA">
      <w:pPr>
        <w:spacing w:before="120" w:after="120" w:line="240" w:lineRule="auto"/>
        <w:jc w:val="both"/>
        <w:rPr>
          <w:rFonts w:ascii="Calibri" w:eastAsia="Calibri" w:hAnsi="Calibri" w:cs="Times New Roman"/>
          <w:sz w:val="28"/>
          <w:szCs w:val="28"/>
        </w:rPr>
      </w:pPr>
    </w:p>
    <w:p w14:paraId="5C89054D" w14:textId="77777777" w:rsidR="005C588D" w:rsidRPr="00293FBF" w:rsidRDefault="005C588D" w:rsidP="009430EA">
      <w:pPr>
        <w:spacing w:before="120" w:after="120" w:line="240" w:lineRule="auto"/>
        <w:jc w:val="both"/>
        <w:rPr>
          <w:rFonts w:ascii="Calibri" w:eastAsia="Calibri" w:hAnsi="Calibri" w:cs="Times New Roman"/>
          <w:b/>
          <w:sz w:val="28"/>
          <w:szCs w:val="28"/>
        </w:rPr>
      </w:pPr>
    </w:p>
    <w:p w14:paraId="0F9D4347" w14:textId="77777777" w:rsidR="00094DBA" w:rsidRPr="00293FBF" w:rsidRDefault="00E00D63" w:rsidP="00E00D63">
      <w:pPr>
        <w:spacing w:before="120" w:after="120" w:line="240" w:lineRule="auto"/>
        <w:jc w:val="center"/>
        <w:rPr>
          <w:rFonts w:ascii="Calibri" w:eastAsia="Calibri" w:hAnsi="Calibri" w:cs="Times New Roman"/>
          <w:b/>
          <w:color w:val="3078BA"/>
          <w:sz w:val="36"/>
          <w:szCs w:val="36"/>
        </w:rPr>
      </w:pPr>
      <w:r w:rsidRPr="00293FBF">
        <w:rPr>
          <w:rFonts w:ascii="Calibri" w:eastAsia="Calibri" w:hAnsi="Calibri" w:cs="Times New Roman"/>
          <w:b/>
          <w:color w:val="3078BA"/>
          <w:sz w:val="36"/>
          <w:szCs w:val="36"/>
        </w:rPr>
        <w:t xml:space="preserve">Orientări privind </w:t>
      </w:r>
      <w:r w:rsidR="00094DBA" w:rsidRPr="00293FBF">
        <w:rPr>
          <w:rFonts w:ascii="Calibri" w:eastAsia="Calibri" w:hAnsi="Calibri" w:cs="Times New Roman"/>
          <w:b/>
          <w:color w:val="3078BA"/>
          <w:sz w:val="36"/>
          <w:szCs w:val="36"/>
        </w:rPr>
        <w:t>accesarea</w:t>
      </w:r>
      <w:r w:rsidRPr="00293FBF">
        <w:rPr>
          <w:rFonts w:ascii="Calibri" w:eastAsia="Calibri" w:hAnsi="Calibri" w:cs="Times New Roman"/>
          <w:b/>
          <w:color w:val="3078BA"/>
          <w:sz w:val="36"/>
          <w:szCs w:val="36"/>
        </w:rPr>
        <w:t xml:space="preserve"> finanț</w:t>
      </w:r>
      <w:r w:rsidR="00094DBA" w:rsidRPr="00293FBF">
        <w:rPr>
          <w:rFonts w:ascii="Calibri" w:eastAsia="Calibri" w:hAnsi="Calibri" w:cs="Times New Roman"/>
          <w:b/>
          <w:color w:val="3078BA"/>
          <w:sz w:val="36"/>
          <w:szCs w:val="36"/>
        </w:rPr>
        <w:t>ărilor acordate</w:t>
      </w:r>
    </w:p>
    <w:p w14:paraId="1F2AA847" w14:textId="77777777" w:rsidR="00FC70E2" w:rsidRPr="00293FBF" w:rsidRDefault="00E00D63" w:rsidP="00E00D63">
      <w:pPr>
        <w:spacing w:before="120" w:after="120" w:line="240" w:lineRule="auto"/>
        <w:jc w:val="center"/>
        <w:rPr>
          <w:rFonts w:ascii="Calibri" w:eastAsia="Calibri" w:hAnsi="Calibri" w:cs="Times New Roman"/>
          <w:b/>
          <w:color w:val="3078BA"/>
          <w:sz w:val="36"/>
          <w:szCs w:val="36"/>
        </w:rPr>
      </w:pPr>
      <w:r w:rsidRPr="00293FBF">
        <w:rPr>
          <w:rFonts w:ascii="Calibri" w:eastAsia="Calibri" w:hAnsi="Calibri" w:cs="Times New Roman"/>
          <w:b/>
          <w:color w:val="3078BA"/>
          <w:sz w:val="36"/>
          <w:szCs w:val="36"/>
        </w:rPr>
        <w:t>în cadrul Programului Operațional</w:t>
      </w:r>
      <w:r w:rsidR="00FC70E2" w:rsidRPr="00293FBF">
        <w:rPr>
          <w:rFonts w:ascii="Calibri" w:eastAsia="Calibri" w:hAnsi="Calibri" w:cs="Times New Roman"/>
          <w:b/>
          <w:color w:val="3078BA"/>
          <w:sz w:val="36"/>
          <w:szCs w:val="36"/>
        </w:rPr>
        <w:t xml:space="preserve"> Asistență Tehnică </w:t>
      </w:r>
    </w:p>
    <w:p w14:paraId="42866916" w14:textId="77777777" w:rsidR="005C588D" w:rsidRPr="00293FBF" w:rsidRDefault="00FC70E2" w:rsidP="00E00D63">
      <w:pPr>
        <w:spacing w:before="120" w:after="120" w:line="240" w:lineRule="auto"/>
        <w:jc w:val="center"/>
        <w:rPr>
          <w:rFonts w:ascii="Calibri" w:eastAsia="Calibri" w:hAnsi="Calibri" w:cs="Times New Roman"/>
          <w:b/>
          <w:color w:val="3078BA"/>
          <w:sz w:val="36"/>
          <w:szCs w:val="36"/>
        </w:rPr>
      </w:pPr>
      <w:r w:rsidRPr="00293FBF">
        <w:rPr>
          <w:rFonts w:ascii="Calibri" w:eastAsia="Calibri" w:hAnsi="Calibri" w:cs="Times New Roman"/>
          <w:b/>
          <w:color w:val="3078BA"/>
          <w:sz w:val="36"/>
          <w:szCs w:val="36"/>
        </w:rPr>
        <w:t>2014-2020</w:t>
      </w:r>
    </w:p>
    <w:p w14:paraId="397A3ACC" w14:textId="77777777" w:rsidR="005C588D" w:rsidRPr="00293FBF" w:rsidRDefault="005C588D" w:rsidP="009430EA">
      <w:pPr>
        <w:spacing w:before="120" w:after="120" w:line="240" w:lineRule="auto"/>
        <w:jc w:val="both"/>
        <w:rPr>
          <w:rFonts w:ascii="Calibri" w:eastAsia="Calibri" w:hAnsi="Calibri" w:cs="Times New Roman"/>
        </w:rPr>
      </w:pPr>
    </w:p>
    <w:p w14:paraId="212E7ABB" w14:textId="77777777" w:rsidR="005C588D" w:rsidRPr="00293FBF" w:rsidRDefault="005C588D" w:rsidP="009430EA">
      <w:pPr>
        <w:spacing w:before="120" w:after="120" w:line="240" w:lineRule="auto"/>
        <w:jc w:val="both"/>
        <w:rPr>
          <w:rFonts w:ascii="Calibri" w:eastAsia="Calibri" w:hAnsi="Calibri" w:cs="Times New Roman"/>
        </w:rPr>
      </w:pPr>
      <w:r w:rsidRPr="00293FBF">
        <w:rPr>
          <w:rFonts w:ascii="Calibri" w:eastAsia="Calibri" w:hAnsi="Calibri" w:cs="Times New Roman"/>
        </w:rPr>
        <w:t> </w:t>
      </w:r>
    </w:p>
    <w:p w14:paraId="0F270A83" w14:textId="77777777" w:rsidR="005C588D" w:rsidRPr="00293FBF" w:rsidRDefault="005C588D" w:rsidP="009430EA">
      <w:pPr>
        <w:spacing w:before="120" w:after="120" w:line="240" w:lineRule="auto"/>
        <w:jc w:val="both"/>
        <w:rPr>
          <w:rFonts w:ascii="Calibri" w:eastAsia="Calibri" w:hAnsi="Calibri" w:cs="Times New Roman"/>
        </w:rPr>
      </w:pPr>
    </w:p>
    <w:p w14:paraId="67CB0E5E" w14:textId="77777777" w:rsidR="005C588D" w:rsidRPr="00293FBF" w:rsidRDefault="005C588D" w:rsidP="009430EA">
      <w:pPr>
        <w:spacing w:before="120" w:after="120" w:line="240" w:lineRule="auto"/>
        <w:jc w:val="both"/>
        <w:rPr>
          <w:rFonts w:ascii="Calibri" w:eastAsia="Calibri" w:hAnsi="Calibri" w:cs="Times New Roman"/>
        </w:rPr>
      </w:pPr>
    </w:p>
    <w:p w14:paraId="73F310A0" w14:textId="77777777" w:rsidR="005C588D" w:rsidRPr="00293FBF" w:rsidRDefault="005C588D" w:rsidP="009430EA">
      <w:pPr>
        <w:spacing w:before="120" w:after="120" w:line="240" w:lineRule="auto"/>
        <w:jc w:val="both"/>
        <w:rPr>
          <w:rFonts w:ascii="Calibri" w:eastAsia="Calibri" w:hAnsi="Calibri" w:cs="Times New Roman"/>
        </w:rPr>
      </w:pPr>
    </w:p>
    <w:p w14:paraId="4ED1BA38" w14:textId="77777777" w:rsidR="002578AC" w:rsidRPr="00293FBF" w:rsidRDefault="002578AC" w:rsidP="009430EA">
      <w:pPr>
        <w:spacing w:before="120" w:after="120" w:line="240" w:lineRule="auto"/>
        <w:jc w:val="both"/>
        <w:rPr>
          <w:rFonts w:ascii="Calibri" w:eastAsia="Calibri" w:hAnsi="Calibri" w:cs="Times New Roman"/>
          <w:b/>
          <w:bCs/>
          <w:smallCaps/>
          <w:sz w:val="24"/>
          <w:szCs w:val="24"/>
        </w:rPr>
      </w:pPr>
    </w:p>
    <w:p w14:paraId="5EE1C5FE" w14:textId="77777777" w:rsidR="002578AC" w:rsidRPr="00293FBF" w:rsidRDefault="002578AC" w:rsidP="009430EA">
      <w:pPr>
        <w:spacing w:before="120" w:after="120" w:line="240" w:lineRule="auto"/>
        <w:jc w:val="both"/>
        <w:rPr>
          <w:rFonts w:ascii="Calibri" w:eastAsia="Calibri" w:hAnsi="Calibri" w:cs="Times New Roman"/>
          <w:b/>
          <w:bCs/>
          <w:smallCaps/>
          <w:sz w:val="24"/>
          <w:szCs w:val="24"/>
        </w:rPr>
      </w:pPr>
    </w:p>
    <w:p w14:paraId="16757E56" w14:textId="77777777" w:rsidR="002578AC" w:rsidRPr="00293FBF" w:rsidRDefault="002578AC" w:rsidP="009430EA">
      <w:pPr>
        <w:spacing w:before="120" w:after="120" w:line="240" w:lineRule="auto"/>
        <w:jc w:val="both"/>
        <w:rPr>
          <w:rFonts w:ascii="Calibri" w:eastAsia="Calibri" w:hAnsi="Calibri" w:cs="Times New Roman"/>
          <w:b/>
          <w:bCs/>
          <w:smallCaps/>
          <w:sz w:val="24"/>
          <w:szCs w:val="24"/>
        </w:rPr>
      </w:pPr>
    </w:p>
    <w:p w14:paraId="347C73A6" w14:textId="77777777" w:rsidR="00E00D63" w:rsidRPr="00293FBF" w:rsidRDefault="00E00D63" w:rsidP="009430EA">
      <w:pPr>
        <w:spacing w:before="120" w:after="120" w:line="240" w:lineRule="auto"/>
        <w:jc w:val="both"/>
        <w:rPr>
          <w:rFonts w:ascii="Calibri" w:eastAsia="Calibri" w:hAnsi="Calibri" w:cs="Times New Roman"/>
          <w:b/>
          <w:bCs/>
          <w:smallCaps/>
          <w:sz w:val="24"/>
          <w:szCs w:val="24"/>
        </w:rPr>
      </w:pPr>
    </w:p>
    <w:p w14:paraId="256D68F2" w14:textId="77777777" w:rsidR="00E00D63" w:rsidRPr="00293FBF" w:rsidRDefault="00E00D63" w:rsidP="009430EA">
      <w:pPr>
        <w:spacing w:before="120" w:after="120" w:line="240" w:lineRule="auto"/>
        <w:jc w:val="both"/>
        <w:rPr>
          <w:rFonts w:ascii="Calibri" w:eastAsia="Calibri" w:hAnsi="Calibri" w:cs="Times New Roman"/>
          <w:b/>
          <w:bCs/>
          <w:smallCaps/>
          <w:sz w:val="24"/>
          <w:szCs w:val="24"/>
        </w:rPr>
      </w:pPr>
    </w:p>
    <w:p w14:paraId="715FC3E2" w14:textId="77777777" w:rsidR="00E00D63" w:rsidRPr="00293FBF" w:rsidRDefault="00E00D63" w:rsidP="009430EA">
      <w:pPr>
        <w:spacing w:before="120" w:after="120" w:line="240" w:lineRule="auto"/>
        <w:jc w:val="both"/>
        <w:rPr>
          <w:rFonts w:ascii="Calibri" w:eastAsia="Calibri" w:hAnsi="Calibri" w:cs="Times New Roman"/>
          <w:b/>
          <w:bCs/>
          <w:smallCaps/>
          <w:sz w:val="24"/>
          <w:szCs w:val="24"/>
        </w:rPr>
      </w:pPr>
    </w:p>
    <w:p w14:paraId="01EAA93F" w14:textId="77777777" w:rsidR="00E00D63" w:rsidRPr="00293FBF" w:rsidRDefault="00E00D63" w:rsidP="009430EA">
      <w:pPr>
        <w:spacing w:before="120" w:after="120" w:line="240" w:lineRule="auto"/>
        <w:jc w:val="both"/>
        <w:rPr>
          <w:rFonts w:ascii="Calibri" w:eastAsia="Calibri" w:hAnsi="Calibri" w:cs="Times New Roman"/>
          <w:b/>
          <w:bCs/>
          <w:smallCaps/>
          <w:sz w:val="24"/>
          <w:szCs w:val="24"/>
        </w:rPr>
      </w:pPr>
    </w:p>
    <w:p w14:paraId="226B77FB" w14:textId="77777777" w:rsidR="00E00D63" w:rsidRPr="00293FBF" w:rsidRDefault="00E00D63" w:rsidP="009430EA">
      <w:pPr>
        <w:spacing w:before="120" w:after="120" w:line="240" w:lineRule="auto"/>
        <w:jc w:val="both"/>
        <w:rPr>
          <w:rFonts w:ascii="Calibri" w:eastAsia="Calibri" w:hAnsi="Calibri" w:cs="Times New Roman"/>
          <w:b/>
          <w:bCs/>
          <w:smallCaps/>
          <w:sz w:val="24"/>
          <w:szCs w:val="24"/>
        </w:rPr>
      </w:pPr>
    </w:p>
    <w:p w14:paraId="0FE6A477" w14:textId="77777777" w:rsidR="00E00D63" w:rsidRPr="00293FBF" w:rsidRDefault="00E00D63" w:rsidP="009430EA">
      <w:pPr>
        <w:spacing w:before="120" w:after="120" w:line="240" w:lineRule="auto"/>
        <w:jc w:val="both"/>
        <w:rPr>
          <w:rFonts w:ascii="Calibri" w:eastAsia="Calibri" w:hAnsi="Calibri" w:cs="Times New Roman"/>
          <w:b/>
          <w:bCs/>
          <w:smallCaps/>
          <w:sz w:val="24"/>
          <w:szCs w:val="24"/>
        </w:rPr>
      </w:pPr>
    </w:p>
    <w:p w14:paraId="1E403044" w14:textId="77777777" w:rsidR="002578AC" w:rsidRPr="00293FBF" w:rsidRDefault="002578AC" w:rsidP="009430EA">
      <w:pPr>
        <w:spacing w:before="120" w:after="120" w:line="240" w:lineRule="auto"/>
        <w:jc w:val="both"/>
        <w:rPr>
          <w:rFonts w:ascii="Calibri" w:eastAsia="Calibri" w:hAnsi="Calibri" w:cs="Times New Roman"/>
          <w:b/>
          <w:bCs/>
          <w:smallCaps/>
          <w:sz w:val="24"/>
          <w:szCs w:val="24"/>
        </w:rPr>
      </w:pPr>
    </w:p>
    <w:p w14:paraId="1F885BAD" w14:textId="77777777" w:rsidR="002578AC" w:rsidRPr="00293FBF" w:rsidRDefault="002578AC" w:rsidP="009430EA">
      <w:pPr>
        <w:spacing w:before="120" w:after="120" w:line="240" w:lineRule="auto"/>
        <w:jc w:val="both"/>
        <w:rPr>
          <w:rFonts w:ascii="Calibri" w:eastAsia="Calibri" w:hAnsi="Calibri" w:cs="Times New Roman"/>
          <w:b/>
          <w:bCs/>
          <w:smallCaps/>
          <w:sz w:val="24"/>
          <w:szCs w:val="24"/>
        </w:rPr>
      </w:pPr>
    </w:p>
    <w:p w14:paraId="4D31AD73" w14:textId="77777777" w:rsidR="002578AC" w:rsidRPr="00293FBF" w:rsidRDefault="002578AC" w:rsidP="009430EA">
      <w:pPr>
        <w:spacing w:before="120" w:after="120" w:line="240" w:lineRule="auto"/>
        <w:jc w:val="both"/>
        <w:rPr>
          <w:rFonts w:ascii="Calibri" w:eastAsia="Calibri" w:hAnsi="Calibri" w:cs="Times New Roman"/>
          <w:b/>
          <w:bCs/>
          <w:smallCaps/>
          <w:sz w:val="24"/>
          <w:szCs w:val="24"/>
        </w:rPr>
      </w:pPr>
    </w:p>
    <w:p w14:paraId="05D7F810" w14:textId="77777777" w:rsidR="002578AC" w:rsidRPr="00293FBF" w:rsidRDefault="002578AC" w:rsidP="009430EA">
      <w:pPr>
        <w:spacing w:before="120" w:after="120" w:line="240" w:lineRule="auto"/>
        <w:jc w:val="both"/>
        <w:rPr>
          <w:rFonts w:ascii="Calibri" w:eastAsia="Calibri" w:hAnsi="Calibri" w:cs="Times New Roman"/>
          <w:b/>
          <w:bCs/>
          <w:smallCaps/>
          <w:sz w:val="24"/>
          <w:szCs w:val="24"/>
        </w:rPr>
      </w:pPr>
    </w:p>
    <w:p w14:paraId="495424C6" w14:textId="77777777" w:rsidR="002578AC" w:rsidRPr="00293FBF" w:rsidRDefault="002578AC" w:rsidP="009430EA">
      <w:pPr>
        <w:spacing w:before="120" w:after="120" w:line="240" w:lineRule="auto"/>
        <w:jc w:val="both"/>
        <w:rPr>
          <w:rFonts w:ascii="Calibri" w:eastAsia="Calibri" w:hAnsi="Calibri" w:cs="Times New Roman"/>
          <w:b/>
          <w:bCs/>
          <w:smallCaps/>
          <w:sz w:val="24"/>
          <w:szCs w:val="24"/>
        </w:rPr>
      </w:pPr>
    </w:p>
    <w:p w14:paraId="3C13AB27" w14:textId="77777777" w:rsidR="006F292A" w:rsidRPr="00293FBF" w:rsidRDefault="006F292A" w:rsidP="009430EA">
      <w:pPr>
        <w:spacing w:before="120" w:after="120" w:line="240" w:lineRule="auto"/>
        <w:jc w:val="both"/>
        <w:rPr>
          <w:rFonts w:ascii="Calibri" w:eastAsia="Calibri" w:hAnsi="Calibri" w:cs="Times New Roman"/>
          <w:b/>
          <w:bCs/>
          <w:smallCaps/>
          <w:sz w:val="24"/>
          <w:szCs w:val="24"/>
        </w:rPr>
      </w:pPr>
    </w:p>
    <w:p w14:paraId="5999CE3C" w14:textId="77777777" w:rsidR="00094DBA" w:rsidRPr="00293FBF" w:rsidRDefault="00094DBA">
      <w:pPr>
        <w:rPr>
          <w:rFonts w:ascii="Calibri" w:eastAsia="Calibri" w:hAnsi="Calibri" w:cs="Times New Roman"/>
        </w:rPr>
      </w:pPr>
      <w:r w:rsidRPr="00293FBF">
        <w:rPr>
          <w:rFonts w:ascii="Calibri" w:eastAsia="Calibri" w:hAnsi="Calibri" w:cs="Times New Roman"/>
        </w:rPr>
        <w:br w:type="page"/>
      </w:r>
    </w:p>
    <w:sdt>
      <w:sdtPr>
        <w:rPr>
          <w:rFonts w:asciiTheme="minorHAnsi" w:eastAsiaTheme="minorHAnsi" w:hAnsiTheme="minorHAnsi" w:cstheme="minorBidi"/>
          <w:b w:val="0"/>
          <w:bCs w:val="0"/>
          <w:color w:val="auto"/>
          <w:sz w:val="22"/>
          <w:szCs w:val="22"/>
          <w:lang w:val="ro-RO" w:eastAsia="en-US"/>
        </w:rPr>
        <w:id w:val="1800495190"/>
        <w:docPartObj>
          <w:docPartGallery w:val="Table of Contents"/>
          <w:docPartUnique/>
        </w:docPartObj>
      </w:sdtPr>
      <w:sdtEndPr>
        <w:rPr>
          <w:noProof/>
        </w:rPr>
      </w:sdtEndPr>
      <w:sdtContent>
        <w:p w14:paraId="7C89B02E" w14:textId="77777777" w:rsidR="006D7A02" w:rsidRPr="009320AC" w:rsidRDefault="006D7A02">
          <w:pPr>
            <w:pStyle w:val="TOCHeading"/>
            <w:rPr>
              <w:lang w:val="ro-RO"/>
            </w:rPr>
          </w:pPr>
          <w:r w:rsidRPr="009320AC">
            <w:rPr>
              <w:lang w:val="ro-RO"/>
            </w:rPr>
            <w:t>Cuprins</w:t>
          </w:r>
        </w:p>
        <w:p w14:paraId="4938D37D" w14:textId="77777777" w:rsidR="002A33D2" w:rsidRPr="009320AC" w:rsidRDefault="002A33D2" w:rsidP="002A33D2">
          <w:pPr>
            <w:rPr>
              <w:lang w:eastAsia="ja-JP"/>
            </w:rPr>
          </w:pPr>
        </w:p>
        <w:p w14:paraId="24164924" w14:textId="77777777" w:rsidR="00035F0F" w:rsidRDefault="006D7A02">
          <w:pPr>
            <w:pStyle w:val="TOC1"/>
            <w:tabs>
              <w:tab w:val="right" w:leader="dot" w:pos="9346"/>
            </w:tabs>
            <w:rPr>
              <w:rFonts w:eastAsiaTheme="minorEastAsia"/>
              <w:noProof/>
              <w:lang w:eastAsia="ro-RO"/>
            </w:rPr>
          </w:pPr>
          <w:r w:rsidRPr="00293FBF">
            <w:fldChar w:fldCharType="begin"/>
          </w:r>
          <w:r w:rsidRPr="00293FBF">
            <w:instrText xml:space="preserve"> TOC \o "1-3" \h \z \u </w:instrText>
          </w:r>
          <w:r w:rsidRPr="00293FBF">
            <w:fldChar w:fldCharType="separate"/>
          </w:r>
          <w:hyperlink w:anchor="_Toc465683037" w:history="1">
            <w:r w:rsidR="00035F0F" w:rsidRPr="0070280F">
              <w:rPr>
                <w:rStyle w:val="Hyperlink"/>
                <w:rFonts w:eastAsia="Calibri"/>
                <w:noProof/>
              </w:rPr>
              <w:t>CAPITOLUL 1. Abrevieri</w:t>
            </w:r>
            <w:r w:rsidR="00035F0F">
              <w:rPr>
                <w:noProof/>
                <w:webHidden/>
              </w:rPr>
              <w:tab/>
            </w:r>
            <w:r w:rsidR="00035F0F">
              <w:rPr>
                <w:noProof/>
                <w:webHidden/>
              </w:rPr>
              <w:fldChar w:fldCharType="begin"/>
            </w:r>
            <w:r w:rsidR="00035F0F">
              <w:rPr>
                <w:noProof/>
                <w:webHidden/>
              </w:rPr>
              <w:instrText xml:space="preserve"> PAGEREF _Toc465683037 \h </w:instrText>
            </w:r>
            <w:r w:rsidR="00035F0F">
              <w:rPr>
                <w:noProof/>
                <w:webHidden/>
              </w:rPr>
            </w:r>
            <w:r w:rsidR="00035F0F">
              <w:rPr>
                <w:noProof/>
                <w:webHidden/>
              </w:rPr>
              <w:fldChar w:fldCharType="separate"/>
            </w:r>
            <w:r w:rsidR="00035F0F">
              <w:rPr>
                <w:noProof/>
                <w:webHidden/>
              </w:rPr>
              <w:t>3</w:t>
            </w:r>
            <w:r w:rsidR="00035F0F">
              <w:rPr>
                <w:noProof/>
                <w:webHidden/>
              </w:rPr>
              <w:fldChar w:fldCharType="end"/>
            </w:r>
          </w:hyperlink>
        </w:p>
        <w:p w14:paraId="06009EAF" w14:textId="77777777" w:rsidR="00035F0F" w:rsidRDefault="00EA0BFD">
          <w:pPr>
            <w:pStyle w:val="TOC1"/>
            <w:tabs>
              <w:tab w:val="right" w:leader="dot" w:pos="9346"/>
            </w:tabs>
            <w:rPr>
              <w:rFonts w:eastAsiaTheme="minorEastAsia"/>
              <w:noProof/>
              <w:lang w:eastAsia="ro-RO"/>
            </w:rPr>
          </w:pPr>
          <w:hyperlink w:anchor="_Toc465683038" w:history="1">
            <w:r w:rsidR="00035F0F" w:rsidRPr="0070280F">
              <w:rPr>
                <w:rStyle w:val="Hyperlink"/>
                <w:rFonts w:eastAsia="Calibri"/>
                <w:noProof/>
              </w:rPr>
              <w:t>CAPITOLUL 2. Informații generale privind Programul Operațional Asistență Tehnică 2014-2020</w:t>
            </w:r>
            <w:r w:rsidR="00035F0F">
              <w:rPr>
                <w:noProof/>
                <w:webHidden/>
              </w:rPr>
              <w:tab/>
            </w:r>
            <w:r w:rsidR="00035F0F">
              <w:rPr>
                <w:noProof/>
                <w:webHidden/>
              </w:rPr>
              <w:fldChar w:fldCharType="begin"/>
            </w:r>
            <w:r w:rsidR="00035F0F">
              <w:rPr>
                <w:noProof/>
                <w:webHidden/>
              </w:rPr>
              <w:instrText xml:space="preserve"> PAGEREF _Toc465683038 \h </w:instrText>
            </w:r>
            <w:r w:rsidR="00035F0F">
              <w:rPr>
                <w:noProof/>
                <w:webHidden/>
              </w:rPr>
            </w:r>
            <w:r w:rsidR="00035F0F">
              <w:rPr>
                <w:noProof/>
                <w:webHidden/>
              </w:rPr>
              <w:fldChar w:fldCharType="separate"/>
            </w:r>
            <w:r w:rsidR="00035F0F">
              <w:rPr>
                <w:noProof/>
                <w:webHidden/>
              </w:rPr>
              <w:t>3</w:t>
            </w:r>
            <w:r w:rsidR="00035F0F">
              <w:rPr>
                <w:noProof/>
                <w:webHidden/>
              </w:rPr>
              <w:fldChar w:fldCharType="end"/>
            </w:r>
          </w:hyperlink>
        </w:p>
        <w:p w14:paraId="60D44051" w14:textId="77777777" w:rsidR="00035F0F" w:rsidRDefault="00EA0BFD">
          <w:pPr>
            <w:pStyle w:val="TOC2"/>
            <w:tabs>
              <w:tab w:val="left" w:pos="880"/>
              <w:tab w:val="right" w:leader="dot" w:pos="9346"/>
            </w:tabs>
            <w:rPr>
              <w:rFonts w:eastAsiaTheme="minorEastAsia"/>
              <w:noProof/>
              <w:lang w:eastAsia="ro-RO"/>
            </w:rPr>
          </w:pPr>
          <w:hyperlink w:anchor="_Toc465683039" w:history="1">
            <w:r w:rsidR="00035F0F" w:rsidRPr="0070280F">
              <w:rPr>
                <w:rStyle w:val="Hyperlink"/>
                <w:rFonts w:eastAsia="Calibri"/>
                <w:noProof/>
              </w:rPr>
              <w:t>2.1</w:t>
            </w:r>
            <w:r w:rsidR="00035F0F">
              <w:rPr>
                <w:rFonts w:eastAsiaTheme="minorEastAsia"/>
                <w:noProof/>
                <w:lang w:eastAsia="ro-RO"/>
              </w:rPr>
              <w:tab/>
            </w:r>
            <w:r w:rsidR="00035F0F" w:rsidRPr="0070280F">
              <w:rPr>
                <w:rStyle w:val="Hyperlink"/>
                <w:rFonts w:eastAsia="Calibri"/>
                <w:noProof/>
              </w:rPr>
              <w:t>Axe prioritare, obiective tematice, priorități de investiții, obiective specifice</w:t>
            </w:r>
            <w:r w:rsidR="00035F0F">
              <w:rPr>
                <w:noProof/>
                <w:webHidden/>
              </w:rPr>
              <w:tab/>
            </w:r>
            <w:r w:rsidR="00035F0F">
              <w:rPr>
                <w:noProof/>
                <w:webHidden/>
              </w:rPr>
              <w:fldChar w:fldCharType="begin"/>
            </w:r>
            <w:r w:rsidR="00035F0F">
              <w:rPr>
                <w:noProof/>
                <w:webHidden/>
              </w:rPr>
              <w:instrText xml:space="preserve"> PAGEREF _Toc465683039 \h </w:instrText>
            </w:r>
            <w:r w:rsidR="00035F0F">
              <w:rPr>
                <w:noProof/>
                <w:webHidden/>
              </w:rPr>
            </w:r>
            <w:r w:rsidR="00035F0F">
              <w:rPr>
                <w:noProof/>
                <w:webHidden/>
              </w:rPr>
              <w:fldChar w:fldCharType="separate"/>
            </w:r>
            <w:r w:rsidR="00035F0F">
              <w:rPr>
                <w:noProof/>
                <w:webHidden/>
              </w:rPr>
              <w:t>4</w:t>
            </w:r>
            <w:r w:rsidR="00035F0F">
              <w:rPr>
                <w:noProof/>
                <w:webHidden/>
              </w:rPr>
              <w:fldChar w:fldCharType="end"/>
            </w:r>
          </w:hyperlink>
        </w:p>
        <w:p w14:paraId="49B44BBA" w14:textId="77777777" w:rsidR="00035F0F" w:rsidRDefault="00EA0BFD">
          <w:pPr>
            <w:pStyle w:val="TOC2"/>
            <w:tabs>
              <w:tab w:val="left" w:pos="880"/>
              <w:tab w:val="right" w:leader="dot" w:pos="9346"/>
            </w:tabs>
            <w:rPr>
              <w:rFonts w:eastAsiaTheme="minorEastAsia"/>
              <w:noProof/>
              <w:lang w:eastAsia="ro-RO"/>
            </w:rPr>
          </w:pPr>
          <w:hyperlink w:anchor="_Toc465683040" w:history="1">
            <w:r w:rsidR="00035F0F" w:rsidRPr="0070280F">
              <w:rPr>
                <w:rStyle w:val="Hyperlink"/>
                <w:rFonts w:eastAsia="Calibri"/>
                <w:noProof/>
              </w:rPr>
              <w:t>2.2</w:t>
            </w:r>
            <w:r w:rsidR="00035F0F">
              <w:rPr>
                <w:rFonts w:eastAsiaTheme="minorEastAsia"/>
                <w:noProof/>
                <w:lang w:eastAsia="ro-RO"/>
              </w:rPr>
              <w:tab/>
            </w:r>
            <w:r w:rsidR="00035F0F" w:rsidRPr="0070280F">
              <w:rPr>
                <w:rStyle w:val="Hyperlink"/>
                <w:rFonts w:eastAsia="Calibri"/>
                <w:noProof/>
              </w:rPr>
              <w:t>Alocarea financiară</w:t>
            </w:r>
            <w:r w:rsidR="00035F0F">
              <w:rPr>
                <w:noProof/>
                <w:webHidden/>
              </w:rPr>
              <w:tab/>
            </w:r>
            <w:r w:rsidR="00035F0F">
              <w:rPr>
                <w:noProof/>
                <w:webHidden/>
              </w:rPr>
              <w:fldChar w:fldCharType="begin"/>
            </w:r>
            <w:r w:rsidR="00035F0F">
              <w:rPr>
                <w:noProof/>
                <w:webHidden/>
              </w:rPr>
              <w:instrText xml:space="preserve"> PAGEREF _Toc465683040 \h </w:instrText>
            </w:r>
            <w:r w:rsidR="00035F0F">
              <w:rPr>
                <w:noProof/>
                <w:webHidden/>
              </w:rPr>
            </w:r>
            <w:r w:rsidR="00035F0F">
              <w:rPr>
                <w:noProof/>
                <w:webHidden/>
              </w:rPr>
              <w:fldChar w:fldCharType="separate"/>
            </w:r>
            <w:r w:rsidR="00035F0F">
              <w:rPr>
                <w:noProof/>
                <w:webHidden/>
              </w:rPr>
              <w:t>5</w:t>
            </w:r>
            <w:r w:rsidR="00035F0F">
              <w:rPr>
                <w:noProof/>
                <w:webHidden/>
              </w:rPr>
              <w:fldChar w:fldCharType="end"/>
            </w:r>
          </w:hyperlink>
        </w:p>
        <w:p w14:paraId="24C9F26B" w14:textId="77777777" w:rsidR="00035F0F" w:rsidRDefault="00EA0BFD">
          <w:pPr>
            <w:pStyle w:val="TOC2"/>
            <w:tabs>
              <w:tab w:val="left" w:pos="880"/>
              <w:tab w:val="right" w:leader="dot" w:pos="9346"/>
            </w:tabs>
            <w:rPr>
              <w:rFonts w:eastAsiaTheme="minorEastAsia"/>
              <w:noProof/>
              <w:lang w:eastAsia="ro-RO"/>
            </w:rPr>
          </w:pPr>
          <w:hyperlink w:anchor="_Toc465683041" w:history="1">
            <w:r w:rsidR="00035F0F" w:rsidRPr="0070280F">
              <w:rPr>
                <w:rStyle w:val="Hyperlink"/>
                <w:rFonts w:eastAsia="Calibri"/>
                <w:noProof/>
              </w:rPr>
              <w:t>2.3</w:t>
            </w:r>
            <w:r w:rsidR="00035F0F">
              <w:rPr>
                <w:rFonts w:eastAsiaTheme="minorEastAsia"/>
                <w:noProof/>
                <w:lang w:eastAsia="ro-RO"/>
              </w:rPr>
              <w:tab/>
            </w:r>
            <w:r w:rsidR="00035F0F" w:rsidRPr="0070280F">
              <w:rPr>
                <w:rStyle w:val="Hyperlink"/>
                <w:rFonts w:eastAsia="Calibri"/>
                <w:noProof/>
              </w:rPr>
              <w:t>Indicatori</w:t>
            </w:r>
            <w:r w:rsidR="00035F0F">
              <w:rPr>
                <w:noProof/>
                <w:webHidden/>
              </w:rPr>
              <w:tab/>
            </w:r>
            <w:r w:rsidR="00035F0F">
              <w:rPr>
                <w:noProof/>
                <w:webHidden/>
              </w:rPr>
              <w:fldChar w:fldCharType="begin"/>
            </w:r>
            <w:r w:rsidR="00035F0F">
              <w:rPr>
                <w:noProof/>
                <w:webHidden/>
              </w:rPr>
              <w:instrText xml:space="preserve"> PAGEREF _Toc465683041 \h </w:instrText>
            </w:r>
            <w:r w:rsidR="00035F0F">
              <w:rPr>
                <w:noProof/>
                <w:webHidden/>
              </w:rPr>
            </w:r>
            <w:r w:rsidR="00035F0F">
              <w:rPr>
                <w:noProof/>
                <w:webHidden/>
              </w:rPr>
              <w:fldChar w:fldCharType="separate"/>
            </w:r>
            <w:r w:rsidR="00035F0F">
              <w:rPr>
                <w:noProof/>
                <w:webHidden/>
              </w:rPr>
              <w:t>5</w:t>
            </w:r>
            <w:r w:rsidR="00035F0F">
              <w:rPr>
                <w:noProof/>
                <w:webHidden/>
              </w:rPr>
              <w:fldChar w:fldCharType="end"/>
            </w:r>
          </w:hyperlink>
        </w:p>
        <w:p w14:paraId="7265B029" w14:textId="77777777" w:rsidR="00035F0F" w:rsidRDefault="00EA0BFD">
          <w:pPr>
            <w:pStyle w:val="TOC2"/>
            <w:tabs>
              <w:tab w:val="left" w:pos="880"/>
              <w:tab w:val="right" w:leader="dot" w:pos="9346"/>
            </w:tabs>
            <w:rPr>
              <w:rFonts w:eastAsiaTheme="minorEastAsia"/>
              <w:noProof/>
              <w:lang w:eastAsia="ro-RO"/>
            </w:rPr>
          </w:pPr>
          <w:hyperlink w:anchor="_Toc465683042" w:history="1">
            <w:r w:rsidR="00035F0F" w:rsidRPr="0070280F">
              <w:rPr>
                <w:rStyle w:val="Hyperlink"/>
                <w:rFonts w:eastAsia="Calibri"/>
                <w:noProof/>
              </w:rPr>
              <w:t>2.4</w:t>
            </w:r>
            <w:r w:rsidR="00035F0F">
              <w:rPr>
                <w:rFonts w:eastAsiaTheme="minorEastAsia"/>
                <w:noProof/>
                <w:lang w:eastAsia="ro-RO"/>
              </w:rPr>
              <w:tab/>
            </w:r>
            <w:r w:rsidR="00035F0F" w:rsidRPr="0070280F">
              <w:rPr>
                <w:rStyle w:val="Hyperlink"/>
                <w:rFonts w:eastAsia="Calibri"/>
                <w:noProof/>
              </w:rPr>
              <w:t>Documente strategice relevante</w:t>
            </w:r>
            <w:r w:rsidR="00035F0F">
              <w:rPr>
                <w:noProof/>
                <w:webHidden/>
              </w:rPr>
              <w:tab/>
            </w:r>
            <w:r w:rsidR="00035F0F">
              <w:rPr>
                <w:noProof/>
                <w:webHidden/>
              </w:rPr>
              <w:fldChar w:fldCharType="begin"/>
            </w:r>
            <w:r w:rsidR="00035F0F">
              <w:rPr>
                <w:noProof/>
                <w:webHidden/>
              </w:rPr>
              <w:instrText xml:space="preserve"> PAGEREF _Toc465683042 \h </w:instrText>
            </w:r>
            <w:r w:rsidR="00035F0F">
              <w:rPr>
                <w:noProof/>
                <w:webHidden/>
              </w:rPr>
            </w:r>
            <w:r w:rsidR="00035F0F">
              <w:rPr>
                <w:noProof/>
                <w:webHidden/>
              </w:rPr>
              <w:fldChar w:fldCharType="separate"/>
            </w:r>
            <w:r w:rsidR="00035F0F">
              <w:rPr>
                <w:noProof/>
                <w:webHidden/>
              </w:rPr>
              <w:t>6</w:t>
            </w:r>
            <w:r w:rsidR="00035F0F">
              <w:rPr>
                <w:noProof/>
                <w:webHidden/>
              </w:rPr>
              <w:fldChar w:fldCharType="end"/>
            </w:r>
          </w:hyperlink>
        </w:p>
        <w:p w14:paraId="42240510" w14:textId="77777777" w:rsidR="00035F0F" w:rsidRDefault="00EA0BFD">
          <w:pPr>
            <w:pStyle w:val="TOC2"/>
            <w:tabs>
              <w:tab w:val="left" w:pos="880"/>
              <w:tab w:val="right" w:leader="dot" w:pos="9346"/>
            </w:tabs>
            <w:rPr>
              <w:rFonts w:eastAsiaTheme="minorEastAsia"/>
              <w:noProof/>
              <w:lang w:eastAsia="ro-RO"/>
            </w:rPr>
          </w:pPr>
          <w:hyperlink w:anchor="_Toc465683043" w:history="1">
            <w:r w:rsidR="00035F0F" w:rsidRPr="0070280F">
              <w:rPr>
                <w:rStyle w:val="Hyperlink"/>
                <w:rFonts w:eastAsia="Calibri"/>
                <w:noProof/>
              </w:rPr>
              <w:t>2.5</w:t>
            </w:r>
            <w:r w:rsidR="00035F0F">
              <w:rPr>
                <w:rFonts w:eastAsiaTheme="minorEastAsia"/>
                <w:noProof/>
                <w:lang w:eastAsia="ro-RO"/>
              </w:rPr>
              <w:tab/>
            </w:r>
            <w:r w:rsidR="00035F0F" w:rsidRPr="0070280F">
              <w:rPr>
                <w:rStyle w:val="Hyperlink"/>
                <w:rFonts w:eastAsia="Calibri"/>
                <w:noProof/>
              </w:rPr>
              <w:t>Contribuția programului operațional la ITI/CLLD/SUERD etc (</w:t>
            </w:r>
            <w:r w:rsidR="00035F0F" w:rsidRPr="00086F43">
              <w:rPr>
                <w:rStyle w:val="Hyperlink"/>
                <w:rFonts w:eastAsia="Calibri"/>
                <w:i/>
                <w:noProof/>
                <w:color w:val="auto"/>
              </w:rPr>
              <w:t>unde este cazul)</w:t>
            </w:r>
            <w:r w:rsidR="00035F0F">
              <w:rPr>
                <w:noProof/>
                <w:webHidden/>
              </w:rPr>
              <w:tab/>
            </w:r>
            <w:r w:rsidR="00035F0F">
              <w:rPr>
                <w:noProof/>
                <w:webHidden/>
              </w:rPr>
              <w:fldChar w:fldCharType="begin"/>
            </w:r>
            <w:r w:rsidR="00035F0F">
              <w:rPr>
                <w:noProof/>
                <w:webHidden/>
              </w:rPr>
              <w:instrText xml:space="preserve"> PAGEREF _Toc465683043 \h </w:instrText>
            </w:r>
            <w:r w:rsidR="00035F0F">
              <w:rPr>
                <w:noProof/>
                <w:webHidden/>
              </w:rPr>
            </w:r>
            <w:r w:rsidR="00035F0F">
              <w:rPr>
                <w:noProof/>
                <w:webHidden/>
              </w:rPr>
              <w:fldChar w:fldCharType="separate"/>
            </w:r>
            <w:r w:rsidR="00035F0F">
              <w:rPr>
                <w:noProof/>
                <w:webHidden/>
              </w:rPr>
              <w:t>8</w:t>
            </w:r>
            <w:r w:rsidR="00035F0F">
              <w:rPr>
                <w:noProof/>
                <w:webHidden/>
              </w:rPr>
              <w:fldChar w:fldCharType="end"/>
            </w:r>
          </w:hyperlink>
        </w:p>
        <w:p w14:paraId="7AE30D80" w14:textId="77777777" w:rsidR="00035F0F" w:rsidRDefault="00EA0BFD">
          <w:pPr>
            <w:pStyle w:val="TOC1"/>
            <w:tabs>
              <w:tab w:val="right" w:leader="dot" w:pos="9346"/>
            </w:tabs>
            <w:rPr>
              <w:rFonts w:eastAsiaTheme="minorEastAsia"/>
              <w:noProof/>
              <w:lang w:eastAsia="ro-RO"/>
            </w:rPr>
          </w:pPr>
          <w:hyperlink w:anchor="_Toc465683044" w:history="1">
            <w:r w:rsidR="00035F0F" w:rsidRPr="0070280F">
              <w:rPr>
                <w:rStyle w:val="Hyperlink"/>
                <w:rFonts w:eastAsia="Calibri"/>
                <w:noProof/>
              </w:rPr>
              <w:t>CAPITOLUL 3. Informații generale privind sistemul de management al POAT</w:t>
            </w:r>
            <w:r w:rsidR="00035F0F">
              <w:rPr>
                <w:noProof/>
                <w:webHidden/>
              </w:rPr>
              <w:tab/>
            </w:r>
            <w:r w:rsidR="00035F0F">
              <w:rPr>
                <w:noProof/>
                <w:webHidden/>
              </w:rPr>
              <w:fldChar w:fldCharType="begin"/>
            </w:r>
            <w:r w:rsidR="00035F0F">
              <w:rPr>
                <w:noProof/>
                <w:webHidden/>
              </w:rPr>
              <w:instrText xml:space="preserve"> PAGEREF _Toc465683044 \h </w:instrText>
            </w:r>
            <w:r w:rsidR="00035F0F">
              <w:rPr>
                <w:noProof/>
                <w:webHidden/>
              </w:rPr>
            </w:r>
            <w:r w:rsidR="00035F0F">
              <w:rPr>
                <w:noProof/>
                <w:webHidden/>
              </w:rPr>
              <w:fldChar w:fldCharType="separate"/>
            </w:r>
            <w:r w:rsidR="00035F0F">
              <w:rPr>
                <w:noProof/>
                <w:webHidden/>
              </w:rPr>
              <w:t>9</w:t>
            </w:r>
            <w:r w:rsidR="00035F0F">
              <w:rPr>
                <w:noProof/>
                <w:webHidden/>
              </w:rPr>
              <w:fldChar w:fldCharType="end"/>
            </w:r>
          </w:hyperlink>
        </w:p>
        <w:p w14:paraId="7389EDC5" w14:textId="77777777" w:rsidR="00035F0F" w:rsidRDefault="00EA0BFD">
          <w:pPr>
            <w:pStyle w:val="TOC2"/>
            <w:tabs>
              <w:tab w:val="left" w:pos="880"/>
              <w:tab w:val="right" w:leader="dot" w:pos="9346"/>
            </w:tabs>
            <w:rPr>
              <w:rFonts w:eastAsiaTheme="minorEastAsia"/>
              <w:noProof/>
              <w:lang w:eastAsia="ro-RO"/>
            </w:rPr>
          </w:pPr>
          <w:hyperlink w:anchor="_Toc465683045" w:history="1">
            <w:r w:rsidR="00035F0F" w:rsidRPr="0070280F">
              <w:rPr>
                <w:rStyle w:val="Hyperlink"/>
                <w:rFonts w:eastAsia="Calibri"/>
                <w:noProof/>
              </w:rPr>
              <w:t>3.1</w:t>
            </w:r>
            <w:r w:rsidR="00035F0F">
              <w:rPr>
                <w:rFonts w:eastAsiaTheme="minorEastAsia"/>
                <w:noProof/>
                <w:lang w:eastAsia="ro-RO"/>
              </w:rPr>
              <w:tab/>
            </w:r>
            <w:r w:rsidR="00035F0F" w:rsidRPr="0070280F">
              <w:rPr>
                <w:rStyle w:val="Hyperlink"/>
                <w:rFonts w:eastAsia="Calibri"/>
                <w:noProof/>
              </w:rPr>
              <w:t>Cadrul instituțional</w:t>
            </w:r>
            <w:r w:rsidR="00035F0F">
              <w:rPr>
                <w:noProof/>
                <w:webHidden/>
              </w:rPr>
              <w:tab/>
            </w:r>
            <w:r w:rsidR="00035F0F">
              <w:rPr>
                <w:noProof/>
                <w:webHidden/>
              </w:rPr>
              <w:fldChar w:fldCharType="begin"/>
            </w:r>
            <w:r w:rsidR="00035F0F">
              <w:rPr>
                <w:noProof/>
                <w:webHidden/>
              </w:rPr>
              <w:instrText xml:space="preserve"> PAGEREF _Toc465683045 \h </w:instrText>
            </w:r>
            <w:r w:rsidR="00035F0F">
              <w:rPr>
                <w:noProof/>
                <w:webHidden/>
              </w:rPr>
            </w:r>
            <w:r w:rsidR="00035F0F">
              <w:rPr>
                <w:noProof/>
                <w:webHidden/>
              </w:rPr>
              <w:fldChar w:fldCharType="separate"/>
            </w:r>
            <w:r w:rsidR="00035F0F">
              <w:rPr>
                <w:noProof/>
                <w:webHidden/>
              </w:rPr>
              <w:t>9</w:t>
            </w:r>
            <w:r w:rsidR="00035F0F">
              <w:rPr>
                <w:noProof/>
                <w:webHidden/>
              </w:rPr>
              <w:fldChar w:fldCharType="end"/>
            </w:r>
          </w:hyperlink>
        </w:p>
        <w:p w14:paraId="0D738B97" w14:textId="77777777" w:rsidR="00035F0F" w:rsidRDefault="00EA0BFD">
          <w:pPr>
            <w:pStyle w:val="TOC2"/>
            <w:tabs>
              <w:tab w:val="left" w:pos="880"/>
              <w:tab w:val="right" w:leader="dot" w:pos="9346"/>
            </w:tabs>
            <w:rPr>
              <w:rFonts w:eastAsiaTheme="minorEastAsia"/>
              <w:noProof/>
              <w:lang w:eastAsia="ro-RO"/>
            </w:rPr>
          </w:pPr>
          <w:hyperlink w:anchor="_Toc465683046" w:history="1">
            <w:r w:rsidR="00035F0F" w:rsidRPr="0070280F">
              <w:rPr>
                <w:rStyle w:val="Hyperlink"/>
                <w:rFonts w:eastAsia="Calibri"/>
                <w:noProof/>
              </w:rPr>
              <w:t>3.2</w:t>
            </w:r>
            <w:r w:rsidR="00035F0F">
              <w:rPr>
                <w:rFonts w:eastAsiaTheme="minorEastAsia"/>
                <w:noProof/>
                <w:lang w:eastAsia="ro-RO"/>
              </w:rPr>
              <w:tab/>
            </w:r>
            <w:r w:rsidR="00035F0F" w:rsidRPr="0070280F">
              <w:rPr>
                <w:rStyle w:val="Hyperlink"/>
                <w:rFonts w:eastAsia="Calibri"/>
                <w:noProof/>
              </w:rPr>
              <w:t>Etapele procesului de management al POAT 2014-2020</w:t>
            </w:r>
            <w:r w:rsidR="00035F0F">
              <w:rPr>
                <w:noProof/>
                <w:webHidden/>
              </w:rPr>
              <w:tab/>
            </w:r>
            <w:r w:rsidR="00035F0F">
              <w:rPr>
                <w:noProof/>
                <w:webHidden/>
              </w:rPr>
              <w:fldChar w:fldCharType="begin"/>
            </w:r>
            <w:r w:rsidR="00035F0F">
              <w:rPr>
                <w:noProof/>
                <w:webHidden/>
              </w:rPr>
              <w:instrText xml:space="preserve"> PAGEREF _Toc465683046 \h </w:instrText>
            </w:r>
            <w:r w:rsidR="00035F0F">
              <w:rPr>
                <w:noProof/>
                <w:webHidden/>
              </w:rPr>
            </w:r>
            <w:r w:rsidR="00035F0F">
              <w:rPr>
                <w:noProof/>
                <w:webHidden/>
              </w:rPr>
              <w:fldChar w:fldCharType="separate"/>
            </w:r>
            <w:r w:rsidR="00035F0F">
              <w:rPr>
                <w:noProof/>
                <w:webHidden/>
              </w:rPr>
              <w:t>9</w:t>
            </w:r>
            <w:r w:rsidR="00035F0F">
              <w:rPr>
                <w:noProof/>
                <w:webHidden/>
              </w:rPr>
              <w:fldChar w:fldCharType="end"/>
            </w:r>
          </w:hyperlink>
        </w:p>
        <w:p w14:paraId="24BEDE6C" w14:textId="77777777" w:rsidR="00035F0F" w:rsidRDefault="00EA0BFD">
          <w:pPr>
            <w:pStyle w:val="TOC1"/>
            <w:tabs>
              <w:tab w:val="right" w:leader="dot" w:pos="9346"/>
            </w:tabs>
            <w:rPr>
              <w:rFonts w:eastAsiaTheme="minorEastAsia"/>
              <w:noProof/>
              <w:lang w:eastAsia="ro-RO"/>
            </w:rPr>
          </w:pPr>
          <w:hyperlink w:anchor="_Toc465683047" w:history="1">
            <w:r w:rsidR="00035F0F" w:rsidRPr="0070280F">
              <w:rPr>
                <w:rStyle w:val="Hyperlink"/>
                <w:rFonts w:eastAsia="Calibri"/>
                <w:noProof/>
              </w:rPr>
              <w:t>CAPITOLUL 4. Reguli generale de eligibilitate</w:t>
            </w:r>
            <w:r w:rsidR="00035F0F">
              <w:rPr>
                <w:noProof/>
                <w:webHidden/>
              </w:rPr>
              <w:tab/>
            </w:r>
            <w:r w:rsidR="00035F0F">
              <w:rPr>
                <w:noProof/>
                <w:webHidden/>
              </w:rPr>
              <w:fldChar w:fldCharType="begin"/>
            </w:r>
            <w:r w:rsidR="00035F0F">
              <w:rPr>
                <w:noProof/>
                <w:webHidden/>
              </w:rPr>
              <w:instrText xml:space="preserve"> PAGEREF _Toc465683047 \h </w:instrText>
            </w:r>
            <w:r w:rsidR="00035F0F">
              <w:rPr>
                <w:noProof/>
                <w:webHidden/>
              </w:rPr>
            </w:r>
            <w:r w:rsidR="00035F0F">
              <w:rPr>
                <w:noProof/>
                <w:webHidden/>
              </w:rPr>
              <w:fldChar w:fldCharType="separate"/>
            </w:r>
            <w:r w:rsidR="00035F0F">
              <w:rPr>
                <w:noProof/>
                <w:webHidden/>
              </w:rPr>
              <w:t>10</w:t>
            </w:r>
            <w:r w:rsidR="00035F0F">
              <w:rPr>
                <w:noProof/>
                <w:webHidden/>
              </w:rPr>
              <w:fldChar w:fldCharType="end"/>
            </w:r>
          </w:hyperlink>
        </w:p>
        <w:p w14:paraId="4967A269" w14:textId="77777777" w:rsidR="00035F0F" w:rsidRDefault="00EA0BFD">
          <w:pPr>
            <w:pStyle w:val="TOC2"/>
            <w:tabs>
              <w:tab w:val="left" w:pos="880"/>
              <w:tab w:val="right" w:leader="dot" w:pos="9346"/>
            </w:tabs>
            <w:rPr>
              <w:rFonts w:eastAsiaTheme="minorEastAsia"/>
              <w:noProof/>
              <w:lang w:eastAsia="ro-RO"/>
            </w:rPr>
          </w:pPr>
          <w:hyperlink w:anchor="_Toc465683048" w:history="1">
            <w:r w:rsidR="00035F0F" w:rsidRPr="0070280F">
              <w:rPr>
                <w:rStyle w:val="Hyperlink"/>
                <w:rFonts w:eastAsia="Calibri"/>
                <w:noProof/>
              </w:rPr>
              <w:t>4.1</w:t>
            </w:r>
            <w:r w:rsidR="00035F0F">
              <w:rPr>
                <w:rFonts w:eastAsiaTheme="minorEastAsia"/>
                <w:noProof/>
                <w:lang w:eastAsia="ro-RO"/>
              </w:rPr>
              <w:tab/>
            </w:r>
            <w:r w:rsidR="00035F0F" w:rsidRPr="0070280F">
              <w:rPr>
                <w:rStyle w:val="Hyperlink"/>
                <w:rFonts w:eastAsia="Calibri"/>
                <w:noProof/>
              </w:rPr>
              <w:t>Eligibilitatea solicitantului/partenerilor</w:t>
            </w:r>
            <w:r w:rsidR="00035F0F">
              <w:rPr>
                <w:noProof/>
                <w:webHidden/>
              </w:rPr>
              <w:tab/>
            </w:r>
            <w:r w:rsidR="00035F0F">
              <w:rPr>
                <w:noProof/>
                <w:webHidden/>
              </w:rPr>
              <w:fldChar w:fldCharType="begin"/>
            </w:r>
            <w:r w:rsidR="00035F0F">
              <w:rPr>
                <w:noProof/>
                <w:webHidden/>
              </w:rPr>
              <w:instrText xml:space="preserve"> PAGEREF _Toc465683048 \h </w:instrText>
            </w:r>
            <w:r w:rsidR="00035F0F">
              <w:rPr>
                <w:noProof/>
                <w:webHidden/>
              </w:rPr>
            </w:r>
            <w:r w:rsidR="00035F0F">
              <w:rPr>
                <w:noProof/>
                <w:webHidden/>
              </w:rPr>
              <w:fldChar w:fldCharType="separate"/>
            </w:r>
            <w:r w:rsidR="00035F0F">
              <w:rPr>
                <w:noProof/>
                <w:webHidden/>
              </w:rPr>
              <w:t>10</w:t>
            </w:r>
            <w:r w:rsidR="00035F0F">
              <w:rPr>
                <w:noProof/>
                <w:webHidden/>
              </w:rPr>
              <w:fldChar w:fldCharType="end"/>
            </w:r>
          </w:hyperlink>
        </w:p>
        <w:p w14:paraId="27CE736F" w14:textId="77777777" w:rsidR="00035F0F" w:rsidRDefault="00EA0BFD">
          <w:pPr>
            <w:pStyle w:val="TOC2"/>
            <w:tabs>
              <w:tab w:val="left" w:pos="880"/>
              <w:tab w:val="right" w:leader="dot" w:pos="9346"/>
            </w:tabs>
            <w:rPr>
              <w:rFonts w:eastAsiaTheme="minorEastAsia"/>
              <w:noProof/>
              <w:lang w:eastAsia="ro-RO"/>
            </w:rPr>
          </w:pPr>
          <w:hyperlink w:anchor="_Toc465683049" w:history="1">
            <w:r w:rsidR="00035F0F" w:rsidRPr="0070280F">
              <w:rPr>
                <w:rStyle w:val="Hyperlink"/>
                <w:rFonts w:eastAsia="Calibri"/>
                <w:noProof/>
              </w:rPr>
              <w:t>4.2</w:t>
            </w:r>
            <w:r w:rsidR="00035F0F">
              <w:rPr>
                <w:rFonts w:eastAsiaTheme="minorEastAsia"/>
                <w:noProof/>
                <w:lang w:eastAsia="ro-RO"/>
              </w:rPr>
              <w:tab/>
            </w:r>
            <w:r w:rsidR="00035F0F" w:rsidRPr="0070280F">
              <w:rPr>
                <w:rStyle w:val="Hyperlink"/>
                <w:rFonts w:eastAsia="Calibri"/>
                <w:noProof/>
              </w:rPr>
              <w:t>Eligibilitatea proiectului</w:t>
            </w:r>
            <w:r w:rsidR="00035F0F">
              <w:rPr>
                <w:noProof/>
                <w:webHidden/>
              </w:rPr>
              <w:tab/>
            </w:r>
            <w:r w:rsidR="00035F0F">
              <w:rPr>
                <w:noProof/>
                <w:webHidden/>
              </w:rPr>
              <w:fldChar w:fldCharType="begin"/>
            </w:r>
            <w:r w:rsidR="00035F0F">
              <w:rPr>
                <w:noProof/>
                <w:webHidden/>
              </w:rPr>
              <w:instrText xml:space="preserve"> PAGEREF _Toc465683049 \h </w:instrText>
            </w:r>
            <w:r w:rsidR="00035F0F">
              <w:rPr>
                <w:noProof/>
                <w:webHidden/>
              </w:rPr>
            </w:r>
            <w:r w:rsidR="00035F0F">
              <w:rPr>
                <w:noProof/>
                <w:webHidden/>
              </w:rPr>
              <w:fldChar w:fldCharType="separate"/>
            </w:r>
            <w:r w:rsidR="00035F0F">
              <w:rPr>
                <w:noProof/>
                <w:webHidden/>
              </w:rPr>
              <w:t>11</w:t>
            </w:r>
            <w:r w:rsidR="00035F0F">
              <w:rPr>
                <w:noProof/>
                <w:webHidden/>
              </w:rPr>
              <w:fldChar w:fldCharType="end"/>
            </w:r>
          </w:hyperlink>
        </w:p>
        <w:p w14:paraId="362F2245" w14:textId="77777777" w:rsidR="00035F0F" w:rsidRDefault="00EA0BFD">
          <w:pPr>
            <w:pStyle w:val="TOC2"/>
            <w:tabs>
              <w:tab w:val="left" w:pos="880"/>
              <w:tab w:val="right" w:leader="dot" w:pos="9346"/>
            </w:tabs>
            <w:rPr>
              <w:rFonts w:eastAsiaTheme="minorEastAsia"/>
              <w:noProof/>
              <w:lang w:eastAsia="ro-RO"/>
            </w:rPr>
          </w:pPr>
          <w:hyperlink w:anchor="_Toc465683050" w:history="1">
            <w:r w:rsidR="00035F0F" w:rsidRPr="0070280F">
              <w:rPr>
                <w:rStyle w:val="Hyperlink"/>
                <w:rFonts w:eastAsia="Calibri"/>
                <w:noProof/>
              </w:rPr>
              <w:t>4.3</w:t>
            </w:r>
            <w:r w:rsidR="00035F0F">
              <w:rPr>
                <w:rFonts w:eastAsiaTheme="minorEastAsia"/>
                <w:noProof/>
                <w:lang w:eastAsia="ro-RO"/>
              </w:rPr>
              <w:tab/>
            </w:r>
            <w:r w:rsidR="00035F0F" w:rsidRPr="0070280F">
              <w:rPr>
                <w:rStyle w:val="Hyperlink"/>
                <w:rFonts w:eastAsia="Calibri"/>
                <w:noProof/>
              </w:rPr>
              <w:t>Eligibilitatea cheltuielilor</w:t>
            </w:r>
            <w:r w:rsidR="00035F0F">
              <w:rPr>
                <w:noProof/>
                <w:webHidden/>
              </w:rPr>
              <w:tab/>
            </w:r>
            <w:r w:rsidR="00035F0F">
              <w:rPr>
                <w:noProof/>
                <w:webHidden/>
              </w:rPr>
              <w:fldChar w:fldCharType="begin"/>
            </w:r>
            <w:r w:rsidR="00035F0F">
              <w:rPr>
                <w:noProof/>
                <w:webHidden/>
              </w:rPr>
              <w:instrText xml:space="preserve"> PAGEREF _Toc465683050 \h </w:instrText>
            </w:r>
            <w:r w:rsidR="00035F0F">
              <w:rPr>
                <w:noProof/>
                <w:webHidden/>
              </w:rPr>
            </w:r>
            <w:r w:rsidR="00035F0F">
              <w:rPr>
                <w:noProof/>
                <w:webHidden/>
              </w:rPr>
              <w:fldChar w:fldCharType="separate"/>
            </w:r>
            <w:r w:rsidR="00035F0F">
              <w:rPr>
                <w:noProof/>
                <w:webHidden/>
              </w:rPr>
              <w:t>11</w:t>
            </w:r>
            <w:r w:rsidR="00035F0F">
              <w:rPr>
                <w:noProof/>
                <w:webHidden/>
              </w:rPr>
              <w:fldChar w:fldCharType="end"/>
            </w:r>
          </w:hyperlink>
        </w:p>
        <w:p w14:paraId="49428CB4" w14:textId="77777777" w:rsidR="00035F0F" w:rsidRDefault="00EA0BFD">
          <w:pPr>
            <w:pStyle w:val="TOC1"/>
            <w:tabs>
              <w:tab w:val="right" w:leader="dot" w:pos="9346"/>
            </w:tabs>
            <w:rPr>
              <w:rFonts w:eastAsiaTheme="minorEastAsia"/>
              <w:noProof/>
              <w:lang w:eastAsia="ro-RO"/>
            </w:rPr>
          </w:pPr>
          <w:hyperlink w:anchor="_Toc465683051" w:history="1">
            <w:r w:rsidR="00035F0F" w:rsidRPr="0070280F">
              <w:rPr>
                <w:rStyle w:val="Hyperlink"/>
                <w:rFonts w:eastAsia="Calibri"/>
                <w:noProof/>
              </w:rPr>
              <w:t>CAPITOLUL 5. Completarea cererii de finanțare</w:t>
            </w:r>
            <w:r w:rsidR="00035F0F">
              <w:rPr>
                <w:noProof/>
                <w:webHidden/>
              </w:rPr>
              <w:tab/>
            </w:r>
            <w:r w:rsidR="00035F0F">
              <w:rPr>
                <w:noProof/>
                <w:webHidden/>
              </w:rPr>
              <w:fldChar w:fldCharType="begin"/>
            </w:r>
            <w:r w:rsidR="00035F0F">
              <w:rPr>
                <w:noProof/>
                <w:webHidden/>
              </w:rPr>
              <w:instrText xml:space="preserve"> PAGEREF _Toc465683051 \h </w:instrText>
            </w:r>
            <w:r w:rsidR="00035F0F">
              <w:rPr>
                <w:noProof/>
                <w:webHidden/>
              </w:rPr>
            </w:r>
            <w:r w:rsidR="00035F0F">
              <w:rPr>
                <w:noProof/>
                <w:webHidden/>
              </w:rPr>
              <w:fldChar w:fldCharType="separate"/>
            </w:r>
            <w:r w:rsidR="00035F0F">
              <w:rPr>
                <w:noProof/>
                <w:webHidden/>
              </w:rPr>
              <w:t>13</w:t>
            </w:r>
            <w:r w:rsidR="00035F0F">
              <w:rPr>
                <w:noProof/>
                <w:webHidden/>
              </w:rPr>
              <w:fldChar w:fldCharType="end"/>
            </w:r>
          </w:hyperlink>
        </w:p>
        <w:p w14:paraId="191CB4DA" w14:textId="77777777" w:rsidR="00035F0F" w:rsidRDefault="00EA0BFD">
          <w:pPr>
            <w:pStyle w:val="TOC1"/>
            <w:tabs>
              <w:tab w:val="right" w:leader="dot" w:pos="9346"/>
            </w:tabs>
            <w:rPr>
              <w:rFonts w:eastAsiaTheme="minorEastAsia"/>
              <w:noProof/>
              <w:lang w:eastAsia="ro-RO"/>
            </w:rPr>
          </w:pPr>
          <w:hyperlink w:anchor="_Toc465683052" w:history="1">
            <w:r w:rsidR="00035F0F" w:rsidRPr="0070280F">
              <w:rPr>
                <w:rStyle w:val="Hyperlink"/>
                <w:rFonts w:eastAsia="Calibri"/>
                <w:noProof/>
              </w:rPr>
              <w:t>CAPITOLUL 6. Procesul de evaluare și selecție</w:t>
            </w:r>
            <w:r w:rsidR="00035F0F">
              <w:rPr>
                <w:noProof/>
                <w:webHidden/>
              </w:rPr>
              <w:tab/>
            </w:r>
            <w:r w:rsidR="00035F0F">
              <w:rPr>
                <w:noProof/>
                <w:webHidden/>
              </w:rPr>
              <w:fldChar w:fldCharType="begin"/>
            </w:r>
            <w:r w:rsidR="00035F0F">
              <w:rPr>
                <w:noProof/>
                <w:webHidden/>
              </w:rPr>
              <w:instrText xml:space="preserve"> PAGEREF _Toc465683052 \h </w:instrText>
            </w:r>
            <w:r w:rsidR="00035F0F">
              <w:rPr>
                <w:noProof/>
                <w:webHidden/>
              </w:rPr>
            </w:r>
            <w:r w:rsidR="00035F0F">
              <w:rPr>
                <w:noProof/>
                <w:webHidden/>
              </w:rPr>
              <w:fldChar w:fldCharType="separate"/>
            </w:r>
            <w:r w:rsidR="00035F0F">
              <w:rPr>
                <w:noProof/>
                <w:webHidden/>
              </w:rPr>
              <w:t>13</w:t>
            </w:r>
            <w:r w:rsidR="00035F0F">
              <w:rPr>
                <w:noProof/>
                <w:webHidden/>
              </w:rPr>
              <w:fldChar w:fldCharType="end"/>
            </w:r>
          </w:hyperlink>
        </w:p>
        <w:p w14:paraId="7D52D267" w14:textId="77777777" w:rsidR="00035F0F" w:rsidRDefault="00EA0BFD">
          <w:pPr>
            <w:pStyle w:val="TOC2"/>
            <w:tabs>
              <w:tab w:val="left" w:pos="880"/>
              <w:tab w:val="right" w:leader="dot" w:pos="9346"/>
            </w:tabs>
            <w:rPr>
              <w:rFonts w:eastAsiaTheme="minorEastAsia"/>
              <w:noProof/>
              <w:lang w:eastAsia="ro-RO"/>
            </w:rPr>
          </w:pPr>
          <w:hyperlink w:anchor="_Toc465683053" w:history="1">
            <w:r w:rsidR="00035F0F" w:rsidRPr="0070280F">
              <w:rPr>
                <w:rStyle w:val="Hyperlink"/>
                <w:rFonts w:eastAsia="Calibri"/>
                <w:noProof/>
              </w:rPr>
              <w:t>6.1.</w:t>
            </w:r>
            <w:r w:rsidR="00035F0F">
              <w:rPr>
                <w:rFonts w:eastAsiaTheme="minorEastAsia"/>
                <w:noProof/>
                <w:lang w:eastAsia="ro-RO"/>
              </w:rPr>
              <w:tab/>
            </w:r>
            <w:r w:rsidR="00035F0F" w:rsidRPr="0070280F">
              <w:rPr>
                <w:rStyle w:val="Hyperlink"/>
                <w:rFonts w:eastAsia="Calibri"/>
                <w:noProof/>
              </w:rPr>
              <w:t>Aspecte generale privind conformitatea administrativă și evaluarea tehnică și financiară</w:t>
            </w:r>
            <w:r w:rsidR="00035F0F">
              <w:rPr>
                <w:noProof/>
                <w:webHidden/>
              </w:rPr>
              <w:tab/>
            </w:r>
            <w:r w:rsidR="00035F0F">
              <w:rPr>
                <w:noProof/>
                <w:webHidden/>
              </w:rPr>
              <w:fldChar w:fldCharType="begin"/>
            </w:r>
            <w:r w:rsidR="00035F0F">
              <w:rPr>
                <w:noProof/>
                <w:webHidden/>
              </w:rPr>
              <w:instrText xml:space="preserve"> PAGEREF _Toc465683053 \h </w:instrText>
            </w:r>
            <w:r w:rsidR="00035F0F">
              <w:rPr>
                <w:noProof/>
                <w:webHidden/>
              </w:rPr>
            </w:r>
            <w:r w:rsidR="00035F0F">
              <w:rPr>
                <w:noProof/>
                <w:webHidden/>
              </w:rPr>
              <w:fldChar w:fldCharType="separate"/>
            </w:r>
            <w:r w:rsidR="00035F0F">
              <w:rPr>
                <w:noProof/>
                <w:webHidden/>
              </w:rPr>
              <w:t>13</w:t>
            </w:r>
            <w:r w:rsidR="00035F0F">
              <w:rPr>
                <w:noProof/>
                <w:webHidden/>
              </w:rPr>
              <w:fldChar w:fldCharType="end"/>
            </w:r>
          </w:hyperlink>
        </w:p>
        <w:p w14:paraId="6D5EB6FF" w14:textId="77777777" w:rsidR="00035F0F" w:rsidRDefault="00EA0BFD">
          <w:pPr>
            <w:pStyle w:val="TOC2"/>
            <w:tabs>
              <w:tab w:val="left" w:pos="880"/>
              <w:tab w:val="right" w:leader="dot" w:pos="9346"/>
            </w:tabs>
            <w:rPr>
              <w:rFonts w:eastAsiaTheme="minorEastAsia"/>
              <w:noProof/>
              <w:lang w:eastAsia="ro-RO"/>
            </w:rPr>
          </w:pPr>
          <w:hyperlink w:anchor="_Toc465683054" w:history="1">
            <w:r w:rsidR="00035F0F" w:rsidRPr="0070280F">
              <w:rPr>
                <w:rStyle w:val="Hyperlink"/>
                <w:rFonts w:eastAsia="Calibri"/>
                <w:noProof/>
              </w:rPr>
              <w:t>6.2.</w:t>
            </w:r>
            <w:r w:rsidR="00035F0F">
              <w:rPr>
                <w:rFonts w:eastAsiaTheme="minorEastAsia"/>
                <w:noProof/>
                <w:lang w:eastAsia="ro-RO"/>
              </w:rPr>
              <w:tab/>
            </w:r>
            <w:r w:rsidR="00035F0F" w:rsidRPr="0070280F">
              <w:rPr>
                <w:rStyle w:val="Hyperlink"/>
                <w:rFonts w:eastAsia="Calibri"/>
                <w:noProof/>
              </w:rPr>
              <w:t>Evaluarea și selecția proiectelor în cadrul ITI Delta Dunării</w:t>
            </w:r>
            <w:r w:rsidR="00035F0F">
              <w:rPr>
                <w:noProof/>
                <w:webHidden/>
              </w:rPr>
              <w:tab/>
            </w:r>
            <w:r w:rsidR="00035F0F">
              <w:rPr>
                <w:noProof/>
                <w:webHidden/>
              </w:rPr>
              <w:fldChar w:fldCharType="begin"/>
            </w:r>
            <w:r w:rsidR="00035F0F">
              <w:rPr>
                <w:noProof/>
                <w:webHidden/>
              </w:rPr>
              <w:instrText xml:space="preserve"> PAGEREF _Toc465683054 \h </w:instrText>
            </w:r>
            <w:r w:rsidR="00035F0F">
              <w:rPr>
                <w:noProof/>
                <w:webHidden/>
              </w:rPr>
            </w:r>
            <w:r w:rsidR="00035F0F">
              <w:rPr>
                <w:noProof/>
                <w:webHidden/>
              </w:rPr>
              <w:fldChar w:fldCharType="separate"/>
            </w:r>
            <w:r w:rsidR="00035F0F">
              <w:rPr>
                <w:noProof/>
                <w:webHidden/>
              </w:rPr>
              <w:t>14</w:t>
            </w:r>
            <w:r w:rsidR="00035F0F">
              <w:rPr>
                <w:noProof/>
                <w:webHidden/>
              </w:rPr>
              <w:fldChar w:fldCharType="end"/>
            </w:r>
          </w:hyperlink>
        </w:p>
        <w:p w14:paraId="659F3EF5" w14:textId="77777777" w:rsidR="00035F0F" w:rsidRDefault="00EA0BFD">
          <w:pPr>
            <w:pStyle w:val="TOC2"/>
            <w:tabs>
              <w:tab w:val="left" w:pos="880"/>
              <w:tab w:val="right" w:leader="dot" w:pos="9346"/>
            </w:tabs>
            <w:rPr>
              <w:rFonts w:eastAsiaTheme="minorEastAsia"/>
              <w:noProof/>
              <w:lang w:eastAsia="ro-RO"/>
            </w:rPr>
          </w:pPr>
          <w:hyperlink w:anchor="_Toc465683055" w:history="1">
            <w:r w:rsidR="00035F0F" w:rsidRPr="0070280F">
              <w:rPr>
                <w:rStyle w:val="Hyperlink"/>
                <w:rFonts w:eastAsia="Calibri"/>
                <w:noProof/>
              </w:rPr>
              <w:t>6.3.</w:t>
            </w:r>
            <w:r w:rsidR="00035F0F">
              <w:rPr>
                <w:rFonts w:eastAsiaTheme="minorEastAsia"/>
                <w:noProof/>
                <w:lang w:eastAsia="ro-RO"/>
              </w:rPr>
              <w:tab/>
            </w:r>
            <w:r w:rsidR="00035F0F" w:rsidRPr="0070280F">
              <w:rPr>
                <w:rStyle w:val="Hyperlink"/>
                <w:rFonts w:eastAsia="Calibri"/>
                <w:noProof/>
              </w:rPr>
              <w:t>Depunerea și soluționarea contestațiilor</w:t>
            </w:r>
            <w:r w:rsidR="00035F0F">
              <w:rPr>
                <w:noProof/>
                <w:webHidden/>
              </w:rPr>
              <w:tab/>
            </w:r>
            <w:r w:rsidR="00035F0F">
              <w:rPr>
                <w:noProof/>
                <w:webHidden/>
              </w:rPr>
              <w:fldChar w:fldCharType="begin"/>
            </w:r>
            <w:r w:rsidR="00035F0F">
              <w:rPr>
                <w:noProof/>
                <w:webHidden/>
              </w:rPr>
              <w:instrText xml:space="preserve"> PAGEREF _Toc465683055 \h </w:instrText>
            </w:r>
            <w:r w:rsidR="00035F0F">
              <w:rPr>
                <w:noProof/>
                <w:webHidden/>
              </w:rPr>
            </w:r>
            <w:r w:rsidR="00035F0F">
              <w:rPr>
                <w:noProof/>
                <w:webHidden/>
              </w:rPr>
              <w:fldChar w:fldCharType="separate"/>
            </w:r>
            <w:r w:rsidR="00035F0F">
              <w:rPr>
                <w:noProof/>
                <w:webHidden/>
              </w:rPr>
              <w:t>14</w:t>
            </w:r>
            <w:r w:rsidR="00035F0F">
              <w:rPr>
                <w:noProof/>
                <w:webHidden/>
              </w:rPr>
              <w:fldChar w:fldCharType="end"/>
            </w:r>
          </w:hyperlink>
        </w:p>
        <w:p w14:paraId="293F339E" w14:textId="77777777" w:rsidR="00035F0F" w:rsidRDefault="00EA0BFD">
          <w:pPr>
            <w:pStyle w:val="TOC1"/>
            <w:tabs>
              <w:tab w:val="right" w:leader="dot" w:pos="9346"/>
            </w:tabs>
            <w:rPr>
              <w:rFonts w:eastAsiaTheme="minorEastAsia"/>
              <w:noProof/>
              <w:lang w:eastAsia="ro-RO"/>
            </w:rPr>
          </w:pPr>
          <w:hyperlink w:anchor="_Toc465683056" w:history="1">
            <w:r w:rsidR="00035F0F" w:rsidRPr="0070280F">
              <w:rPr>
                <w:rStyle w:val="Hyperlink"/>
                <w:rFonts w:eastAsia="Calibri"/>
                <w:noProof/>
              </w:rPr>
              <w:t>CAPITOLUL 7. Principii orizontale</w:t>
            </w:r>
            <w:r w:rsidR="00035F0F">
              <w:rPr>
                <w:noProof/>
                <w:webHidden/>
              </w:rPr>
              <w:tab/>
            </w:r>
            <w:r w:rsidR="00035F0F">
              <w:rPr>
                <w:noProof/>
                <w:webHidden/>
              </w:rPr>
              <w:fldChar w:fldCharType="begin"/>
            </w:r>
            <w:r w:rsidR="00035F0F">
              <w:rPr>
                <w:noProof/>
                <w:webHidden/>
              </w:rPr>
              <w:instrText xml:space="preserve"> PAGEREF _Toc465683056 \h </w:instrText>
            </w:r>
            <w:r w:rsidR="00035F0F">
              <w:rPr>
                <w:noProof/>
                <w:webHidden/>
              </w:rPr>
            </w:r>
            <w:r w:rsidR="00035F0F">
              <w:rPr>
                <w:noProof/>
                <w:webHidden/>
              </w:rPr>
              <w:fldChar w:fldCharType="separate"/>
            </w:r>
            <w:r w:rsidR="00035F0F">
              <w:rPr>
                <w:noProof/>
                <w:webHidden/>
              </w:rPr>
              <w:t>14</w:t>
            </w:r>
            <w:r w:rsidR="00035F0F">
              <w:rPr>
                <w:noProof/>
                <w:webHidden/>
              </w:rPr>
              <w:fldChar w:fldCharType="end"/>
            </w:r>
          </w:hyperlink>
        </w:p>
        <w:p w14:paraId="78ABFC7A" w14:textId="77777777" w:rsidR="00035F0F" w:rsidRDefault="00EA0BFD">
          <w:pPr>
            <w:pStyle w:val="TOC1"/>
            <w:tabs>
              <w:tab w:val="right" w:leader="dot" w:pos="9346"/>
            </w:tabs>
            <w:rPr>
              <w:rFonts w:eastAsiaTheme="minorEastAsia"/>
              <w:noProof/>
              <w:lang w:eastAsia="ro-RO"/>
            </w:rPr>
          </w:pPr>
          <w:hyperlink w:anchor="_Toc465683057" w:history="1">
            <w:r w:rsidR="00035F0F" w:rsidRPr="0070280F">
              <w:rPr>
                <w:rStyle w:val="Hyperlink"/>
                <w:rFonts w:eastAsia="Calibri"/>
                <w:noProof/>
              </w:rPr>
              <w:t>CAPITOLUL 8. Contractarea proiectelor</w:t>
            </w:r>
            <w:r w:rsidR="00035F0F">
              <w:rPr>
                <w:noProof/>
                <w:webHidden/>
              </w:rPr>
              <w:tab/>
            </w:r>
            <w:r w:rsidR="00035F0F">
              <w:rPr>
                <w:noProof/>
                <w:webHidden/>
              </w:rPr>
              <w:fldChar w:fldCharType="begin"/>
            </w:r>
            <w:r w:rsidR="00035F0F">
              <w:rPr>
                <w:noProof/>
                <w:webHidden/>
              </w:rPr>
              <w:instrText xml:space="preserve"> PAGEREF _Toc465683057 \h </w:instrText>
            </w:r>
            <w:r w:rsidR="00035F0F">
              <w:rPr>
                <w:noProof/>
                <w:webHidden/>
              </w:rPr>
            </w:r>
            <w:r w:rsidR="00035F0F">
              <w:rPr>
                <w:noProof/>
                <w:webHidden/>
              </w:rPr>
              <w:fldChar w:fldCharType="separate"/>
            </w:r>
            <w:r w:rsidR="00035F0F">
              <w:rPr>
                <w:noProof/>
                <w:webHidden/>
              </w:rPr>
              <w:t>15</w:t>
            </w:r>
            <w:r w:rsidR="00035F0F">
              <w:rPr>
                <w:noProof/>
                <w:webHidden/>
              </w:rPr>
              <w:fldChar w:fldCharType="end"/>
            </w:r>
          </w:hyperlink>
        </w:p>
        <w:p w14:paraId="7901CA7B" w14:textId="77777777" w:rsidR="00035F0F" w:rsidRDefault="00EA0BFD">
          <w:pPr>
            <w:pStyle w:val="TOC1"/>
            <w:tabs>
              <w:tab w:val="right" w:leader="dot" w:pos="9346"/>
            </w:tabs>
            <w:rPr>
              <w:rFonts w:eastAsiaTheme="minorEastAsia"/>
              <w:noProof/>
              <w:lang w:eastAsia="ro-RO"/>
            </w:rPr>
          </w:pPr>
          <w:hyperlink w:anchor="_Toc465683058" w:history="1">
            <w:r w:rsidR="00035F0F" w:rsidRPr="0070280F">
              <w:rPr>
                <w:rStyle w:val="Hyperlink"/>
                <w:rFonts w:eastAsia="Calibri"/>
                <w:noProof/>
              </w:rPr>
              <w:t>CAPITOLUL 9. Informare și publicitate</w:t>
            </w:r>
            <w:r w:rsidR="00035F0F">
              <w:rPr>
                <w:noProof/>
                <w:webHidden/>
              </w:rPr>
              <w:tab/>
            </w:r>
            <w:r w:rsidR="00035F0F">
              <w:rPr>
                <w:noProof/>
                <w:webHidden/>
              </w:rPr>
              <w:fldChar w:fldCharType="begin"/>
            </w:r>
            <w:r w:rsidR="00035F0F">
              <w:rPr>
                <w:noProof/>
                <w:webHidden/>
              </w:rPr>
              <w:instrText xml:space="preserve"> PAGEREF _Toc465683058 \h </w:instrText>
            </w:r>
            <w:r w:rsidR="00035F0F">
              <w:rPr>
                <w:noProof/>
                <w:webHidden/>
              </w:rPr>
            </w:r>
            <w:r w:rsidR="00035F0F">
              <w:rPr>
                <w:noProof/>
                <w:webHidden/>
              </w:rPr>
              <w:fldChar w:fldCharType="separate"/>
            </w:r>
            <w:r w:rsidR="00035F0F">
              <w:rPr>
                <w:noProof/>
                <w:webHidden/>
              </w:rPr>
              <w:t>15</w:t>
            </w:r>
            <w:r w:rsidR="00035F0F">
              <w:rPr>
                <w:noProof/>
                <w:webHidden/>
              </w:rPr>
              <w:fldChar w:fldCharType="end"/>
            </w:r>
          </w:hyperlink>
        </w:p>
        <w:p w14:paraId="54C1BBC1" w14:textId="77777777" w:rsidR="006D7A02" w:rsidRPr="00293FBF" w:rsidRDefault="006D7A02">
          <w:r w:rsidRPr="00293FBF">
            <w:rPr>
              <w:b/>
              <w:bCs/>
              <w:noProof/>
            </w:rPr>
            <w:fldChar w:fldCharType="end"/>
          </w:r>
        </w:p>
      </w:sdtContent>
    </w:sdt>
    <w:p w14:paraId="274CCAAF" w14:textId="77777777" w:rsidR="00786D80" w:rsidRPr="00293FBF" w:rsidRDefault="00786D80" w:rsidP="009430EA">
      <w:pPr>
        <w:spacing w:before="120" w:after="120" w:line="240" w:lineRule="auto"/>
        <w:jc w:val="center"/>
        <w:rPr>
          <w:rFonts w:ascii="Calibri" w:eastAsia="Calibri" w:hAnsi="Calibri" w:cs="Times New Roman"/>
        </w:rPr>
      </w:pPr>
    </w:p>
    <w:p w14:paraId="480860CF" w14:textId="77777777" w:rsidR="00786D80" w:rsidRPr="00293FBF" w:rsidRDefault="00786D80" w:rsidP="009430EA">
      <w:pPr>
        <w:spacing w:before="120" w:after="120" w:line="240" w:lineRule="auto"/>
        <w:jc w:val="center"/>
        <w:rPr>
          <w:rFonts w:ascii="Calibri" w:eastAsia="Calibri" w:hAnsi="Calibri" w:cs="Times New Roman"/>
        </w:rPr>
      </w:pPr>
      <w:r w:rsidRPr="00293FBF">
        <w:rPr>
          <w:rFonts w:ascii="Calibri" w:eastAsia="Calibri" w:hAnsi="Calibri" w:cs="Times New Roman"/>
        </w:rPr>
        <w:br w:type="page"/>
      </w:r>
    </w:p>
    <w:p w14:paraId="0476B8C0" w14:textId="77777777" w:rsidR="00CA26D3" w:rsidRPr="00293FBF" w:rsidRDefault="00CA26D3" w:rsidP="00CA26D3">
      <w:pPr>
        <w:spacing w:after="0"/>
      </w:pPr>
    </w:p>
    <w:p w14:paraId="599A3F2B" w14:textId="77777777" w:rsidR="005C588D" w:rsidRPr="00293FBF" w:rsidRDefault="00E00D63" w:rsidP="00FC70E2">
      <w:pPr>
        <w:pStyle w:val="Heading1"/>
        <w:rPr>
          <w:rFonts w:eastAsia="Calibri"/>
        </w:rPr>
      </w:pPr>
      <w:bookmarkStart w:id="0" w:name="_Toc465683037"/>
      <w:r w:rsidRPr="00293FBF">
        <w:rPr>
          <w:rFonts w:eastAsia="Calibri"/>
        </w:rPr>
        <w:t xml:space="preserve">CAPITOLUL </w:t>
      </w:r>
      <w:r w:rsidR="005C588D" w:rsidRPr="00293FBF">
        <w:rPr>
          <w:rFonts w:eastAsia="Calibri"/>
        </w:rPr>
        <w:t>1. Abrevieri</w:t>
      </w:r>
      <w:bookmarkEnd w:id="0"/>
      <w:r w:rsidR="005C588D" w:rsidRPr="00293FBF">
        <w:rPr>
          <w:rFonts w:eastAsia="Calibri"/>
        </w:rPr>
        <w:t xml:space="preserve"> </w:t>
      </w:r>
    </w:p>
    <w:p w14:paraId="0D762EEA" w14:textId="77777777" w:rsidR="006E47D6" w:rsidRPr="00293FBF" w:rsidRDefault="006E47D6" w:rsidP="002A33D2">
      <w:pPr>
        <w:pStyle w:val="ListParagraph"/>
        <w:spacing w:before="120" w:after="120" w:line="240" w:lineRule="auto"/>
        <w:ind w:left="0"/>
        <w:jc w:val="both"/>
        <w:rPr>
          <w:rFonts w:ascii="Calibri" w:eastAsia="Calibri" w:hAnsi="Calibri" w:cs="Times New Roman"/>
          <w:sz w:val="24"/>
          <w:szCs w:val="24"/>
        </w:rPr>
      </w:pPr>
      <w:r w:rsidRPr="00293FBF">
        <w:rPr>
          <w:rFonts w:ascii="Calibri" w:eastAsia="Calibri" w:hAnsi="Calibri" w:cs="Times New Roman"/>
          <w:sz w:val="24"/>
          <w:szCs w:val="24"/>
        </w:rPr>
        <w:t>AM POAT – Autoritatea de Management pentru Programul Operațional Asistență Tehnică</w:t>
      </w:r>
    </w:p>
    <w:p w14:paraId="09F275C4" w14:textId="77777777" w:rsidR="00381217" w:rsidRPr="00293FBF" w:rsidRDefault="00381217" w:rsidP="002A33D2">
      <w:pPr>
        <w:pStyle w:val="ListParagraph"/>
        <w:spacing w:before="120" w:after="120" w:line="240" w:lineRule="auto"/>
        <w:ind w:left="0"/>
        <w:jc w:val="both"/>
        <w:rPr>
          <w:rFonts w:ascii="Calibri" w:eastAsia="Calibri" w:hAnsi="Calibri" w:cs="Times New Roman"/>
          <w:sz w:val="24"/>
          <w:szCs w:val="24"/>
        </w:rPr>
      </w:pPr>
      <w:r w:rsidRPr="00293FBF">
        <w:rPr>
          <w:rFonts w:ascii="Calibri" w:eastAsia="Calibri" w:hAnsi="Calibri" w:cs="Times New Roman"/>
          <w:sz w:val="24"/>
          <w:szCs w:val="24"/>
        </w:rPr>
        <w:t>CE – Comisia Europeană</w:t>
      </w:r>
    </w:p>
    <w:p w14:paraId="359CA0DE" w14:textId="77777777" w:rsidR="00381217" w:rsidRPr="00293FBF" w:rsidRDefault="00381217" w:rsidP="002A33D2">
      <w:pPr>
        <w:pStyle w:val="ListParagraph"/>
        <w:spacing w:before="120" w:after="120" w:line="240" w:lineRule="auto"/>
        <w:ind w:left="0"/>
        <w:jc w:val="both"/>
        <w:rPr>
          <w:rFonts w:ascii="Calibri" w:eastAsia="Calibri" w:hAnsi="Calibri" w:cs="Times New Roman"/>
          <w:sz w:val="24"/>
          <w:szCs w:val="24"/>
        </w:rPr>
      </w:pPr>
      <w:r w:rsidRPr="00293FBF">
        <w:rPr>
          <w:rFonts w:ascii="Calibri" w:eastAsia="Calibri" w:hAnsi="Calibri" w:cs="Times New Roman"/>
          <w:sz w:val="24"/>
          <w:szCs w:val="24"/>
        </w:rPr>
        <w:t>FEDR – Fondul European de Dezvoltare Regională</w:t>
      </w:r>
    </w:p>
    <w:p w14:paraId="54D4351F" w14:textId="77777777" w:rsidR="00381217" w:rsidRPr="00293FBF" w:rsidRDefault="00381217" w:rsidP="002A33D2">
      <w:pPr>
        <w:pStyle w:val="ListParagraph"/>
        <w:spacing w:before="120" w:after="120" w:line="240" w:lineRule="auto"/>
        <w:ind w:left="0"/>
        <w:jc w:val="both"/>
        <w:rPr>
          <w:rFonts w:ascii="Calibri" w:eastAsia="Calibri" w:hAnsi="Calibri" w:cs="Times New Roman"/>
          <w:sz w:val="24"/>
          <w:szCs w:val="24"/>
        </w:rPr>
      </w:pPr>
      <w:r w:rsidRPr="00293FBF">
        <w:rPr>
          <w:rFonts w:ascii="Calibri" w:eastAsia="Calibri" w:hAnsi="Calibri" w:cs="Times New Roman"/>
          <w:sz w:val="24"/>
          <w:szCs w:val="24"/>
        </w:rPr>
        <w:t>FESI – fondurile europene structurale și de investiții</w:t>
      </w:r>
    </w:p>
    <w:p w14:paraId="6C06C33F" w14:textId="77777777" w:rsidR="00381217" w:rsidRDefault="00381217" w:rsidP="002A33D2">
      <w:pPr>
        <w:pStyle w:val="ListParagraph"/>
        <w:spacing w:before="120" w:after="120" w:line="240" w:lineRule="auto"/>
        <w:ind w:left="0"/>
        <w:jc w:val="both"/>
        <w:rPr>
          <w:ins w:id="1" w:author="Gabriela Popescu" w:date="2018-04-24T09:03:00Z"/>
          <w:rFonts w:ascii="Calibri" w:eastAsia="Calibri" w:hAnsi="Calibri" w:cs="Times New Roman"/>
          <w:sz w:val="24"/>
          <w:szCs w:val="24"/>
        </w:rPr>
      </w:pPr>
      <w:r w:rsidRPr="00293FBF">
        <w:rPr>
          <w:rFonts w:ascii="Calibri" w:eastAsia="Calibri" w:hAnsi="Calibri" w:cs="Times New Roman"/>
          <w:sz w:val="24"/>
          <w:szCs w:val="24"/>
        </w:rPr>
        <w:t>ITI – investiție teritorială integrată</w:t>
      </w:r>
    </w:p>
    <w:p w14:paraId="5A7D31AF" w14:textId="77777777" w:rsidR="00D204E2" w:rsidRPr="00293FBF" w:rsidRDefault="00D204E2" w:rsidP="002A33D2">
      <w:pPr>
        <w:pStyle w:val="ListParagraph"/>
        <w:spacing w:before="120" w:after="120" w:line="240" w:lineRule="auto"/>
        <w:ind w:left="0"/>
        <w:jc w:val="both"/>
        <w:rPr>
          <w:rFonts w:ascii="Calibri" w:eastAsia="Calibri" w:hAnsi="Calibri" w:cs="Times New Roman"/>
          <w:sz w:val="24"/>
          <w:szCs w:val="24"/>
        </w:rPr>
      </w:pPr>
      <w:ins w:id="2" w:author="Gabriela Popescu" w:date="2018-04-24T09:03:00Z">
        <w:r>
          <w:rPr>
            <w:rFonts w:ascii="Calibri" w:eastAsia="Calibri" w:hAnsi="Calibri" w:cs="Times New Roman"/>
            <w:sz w:val="24"/>
            <w:szCs w:val="24"/>
          </w:rPr>
          <w:t>MFE – Ministerul Fondurilor Europene</w:t>
        </w:r>
      </w:ins>
    </w:p>
    <w:p w14:paraId="0FE7F2B3" w14:textId="77777777" w:rsidR="00FC70E2" w:rsidRPr="00293FBF" w:rsidRDefault="00FC70E2" w:rsidP="002A33D2">
      <w:pPr>
        <w:pStyle w:val="ListParagraph"/>
        <w:spacing w:before="120" w:after="120" w:line="240" w:lineRule="auto"/>
        <w:ind w:left="0"/>
        <w:jc w:val="both"/>
        <w:rPr>
          <w:rFonts w:ascii="Calibri" w:eastAsia="Calibri" w:hAnsi="Calibri" w:cs="Times New Roman"/>
          <w:sz w:val="24"/>
          <w:szCs w:val="24"/>
        </w:rPr>
      </w:pPr>
      <w:r w:rsidRPr="00293FBF">
        <w:rPr>
          <w:rFonts w:ascii="Calibri" w:eastAsia="Calibri" w:hAnsi="Calibri" w:cs="Times New Roman"/>
          <w:sz w:val="24"/>
          <w:szCs w:val="24"/>
        </w:rPr>
        <w:t>OS – obiectiv specific</w:t>
      </w:r>
    </w:p>
    <w:p w14:paraId="505674A0" w14:textId="77777777" w:rsidR="00381217" w:rsidRPr="00293FBF" w:rsidRDefault="00381217" w:rsidP="002A33D2">
      <w:pPr>
        <w:pStyle w:val="ListParagraph"/>
        <w:spacing w:before="120" w:after="120" w:line="240" w:lineRule="auto"/>
        <w:ind w:left="0"/>
        <w:jc w:val="both"/>
        <w:rPr>
          <w:rFonts w:ascii="Calibri" w:eastAsia="Calibri" w:hAnsi="Calibri" w:cs="Times New Roman"/>
          <w:sz w:val="24"/>
          <w:szCs w:val="24"/>
        </w:rPr>
      </w:pPr>
      <w:r w:rsidRPr="00293FBF">
        <w:rPr>
          <w:rFonts w:ascii="Calibri" w:eastAsia="Calibri" w:hAnsi="Calibri" w:cs="Times New Roman"/>
          <w:sz w:val="24"/>
          <w:szCs w:val="24"/>
        </w:rPr>
        <w:t>PO – program operațional</w:t>
      </w:r>
    </w:p>
    <w:p w14:paraId="1FC4EF6D" w14:textId="77777777" w:rsidR="00381217" w:rsidRPr="00293FBF" w:rsidRDefault="00381217" w:rsidP="002A33D2">
      <w:pPr>
        <w:pStyle w:val="ListParagraph"/>
        <w:spacing w:before="120" w:after="120" w:line="240" w:lineRule="auto"/>
        <w:ind w:left="0"/>
        <w:jc w:val="both"/>
        <w:rPr>
          <w:rFonts w:ascii="Calibri" w:eastAsia="Calibri" w:hAnsi="Calibri" w:cs="Times New Roman"/>
          <w:sz w:val="24"/>
          <w:szCs w:val="24"/>
        </w:rPr>
      </w:pPr>
      <w:r w:rsidRPr="00293FBF">
        <w:rPr>
          <w:rFonts w:ascii="Calibri" w:eastAsia="Calibri" w:hAnsi="Calibri" w:cs="Times New Roman"/>
          <w:sz w:val="24"/>
          <w:szCs w:val="24"/>
        </w:rPr>
        <w:t>POAT – Programul Operațional Asistență Tehnică 2014-2020, dacă nu se menționează altfel</w:t>
      </w:r>
    </w:p>
    <w:p w14:paraId="6121DF25" w14:textId="77777777" w:rsidR="00381217" w:rsidRPr="00293FBF" w:rsidRDefault="00381217" w:rsidP="002A33D2">
      <w:pPr>
        <w:pStyle w:val="ListParagraph"/>
        <w:spacing w:before="120" w:after="120" w:line="240" w:lineRule="auto"/>
        <w:ind w:left="0"/>
        <w:jc w:val="both"/>
        <w:rPr>
          <w:rFonts w:ascii="Calibri" w:eastAsia="Calibri" w:hAnsi="Calibri" w:cs="Times New Roman"/>
          <w:sz w:val="24"/>
          <w:szCs w:val="24"/>
        </w:rPr>
      </w:pPr>
      <w:r w:rsidRPr="00293FBF">
        <w:rPr>
          <w:rFonts w:ascii="Calibri" w:eastAsia="Calibri" w:hAnsi="Calibri" w:cs="Times New Roman"/>
          <w:sz w:val="24"/>
          <w:szCs w:val="24"/>
        </w:rPr>
        <w:t>POC – Programul Operațional Competitivitate</w:t>
      </w:r>
    </w:p>
    <w:p w14:paraId="6B7A7145" w14:textId="77777777" w:rsidR="00381217" w:rsidRPr="00293FBF" w:rsidRDefault="00381217" w:rsidP="002A33D2">
      <w:pPr>
        <w:pStyle w:val="ListParagraph"/>
        <w:spacing w:before="120" w:after="120" w:line="240" w:lineRule="auto"/>
        <w:ind w:left="0"/>
        <w:jc w:val="both"/>
        <w:rPr>
          <w:rFonts w:ascii="Calibri" w:eastAsia="Calibri" w:hAnsi="Calibri" w:cs="Times New Roman"/>
          <w:sz w:val="24"/>
          <w:szCs w:val="24"/>
        </w:rPr>
      </w:pPr>
      <w:r w:rsidRPr="00293FBF">
        <w:rPr>
          <w:rFonts w:ascii="Calibri" w:eastAsia="Calibri" w:hAnsi="Calibri" w:cs="Times New Roman"/>
          <w:sz w:val="24"/>
          <w:szCs w:val="24"/>
        </w:rPr>
        <w:t>POIM – Programul Operațional Infrastructură Mare</w:t>
      </w:r>
    </w:p>
    <w:p w14:paraId="5358544F" w14:textId="77777777" w:rsidR="00FC70E2" w:rsidRPr="00293FBF" w:rsidRDefault="00381217" w:rsidP="002A33D2">
      <w:pPr>
        <w:pStyle w:val="ListParagraph"/>
        <w:spacing w:before="120" w:after="120" w:line="240" w:lineRule="auto"/>
        <w:ind w:left="0"/>
        <w:jc w:val="both"/>
        <w:rPr>
          <w:rFonts w:ascii="Calibri" w:eastAsia="Calibri" w:hAnsi="Calibri" w:cs="Times New Roman"/>
          <w:sz w:val="24"/>
          <w:szCs w:val="24"/>
        </w:rPr>
      </w:pPr>
      <w:r w:rsidRPr="00293FBF">
        <w:rPr>
          <w:rFonts w:ascii="Calibri" w:eastAsia="Calibri" w:hAnsi="Calibri" w:cs="Times New Roman"/>
          <w:sz w:val="24"/>
          <w:szCs w:val="24"/>
        </w:rPr>
        <w:t>SMIS</w:t>
      </w:r>
      <w:r w:rsidR="00CA26D3" w:rsidRPr="00293FBF">
        <w:rPr>
          <w:rFonts w:ascii="Calibri" w:eastAsia="Calibri" w:hAnsi="Calibri" w:cs="Times New Roman"/>
          <w:sz w:val="24"/>
          <w:szCs w:val="24"/>
        </w:rPr>
        <w:t>2014+</w:t>
      </w:r>
      <w:r w:rsidRPr="00293FBF">
        <w:rPr>
          <w:rFonts w:ascii="Calibri" w:eastAsia="Calibri" w:hAnsi="Calibri" w:cs="Times New Roman"/>
          <w:sz w:val="24"/>
          <w:szCs w:val="24"/>
        </w:rPr>
        <w:t xml:space="preserve"> – Sistemul</w:t>
      </w:r>
      <w:r w:rsidR="00CA26D3" w:rsidRPr="00293FBF">
        <w:rPr>
          <w:rFonts w:ascii="Calibri" w:eastAsia="Calibri" w:hAnsi="Calibri" w:cs="Times New Roman"/>
          <w:sz w:val="24"/>
          <w:szCs w:val="24"/>
        </w:rPr>
        <w:t xml:space="preserve"> Unic</w:t>
      </w:r>
      <w:r w:rsidRPr="00293FBF">
        <w:rPr>
          <w:rFonts w:ascii="Calibri" w:eastAsia="Calibri" w:hAnsi="Calibri" w:cs="Times New Roman"/>
          <w:sz w:val="24"/>
          <w:szCs w:val="24"/>
        </w:rPr>
        <w:t xml:space="preserve"> de Management al Instrumentelor Structurale</w:t>
      </w:r>
      <w:r w:rsidR="00CA26D3" w:rsidRPr="00293FBF">
        <w:rPr>
          <w:rFonts w:ascii="Calibri" w:eastAsia="Calibri" w:hAnsi="Calibri" w:cs="Times New Roman"/>
          <w:sz w:val="24"/>
          <w:szCs w:val="24"/>
        </w:rPr>
        <w:t xml:space="preserve"> 2014-2020</w:t>
      </w:r>
    </w:p>
    <w:p w14:paraId="7EA7386E" w14:textId="77777777" w:rsidR="00CA26D3" w:rsidRPr="00293FBF" w:rsidRDefault="00CA26D3" w:rsidP="002A33D2">
      <w:pPr>
        <w:pStyle w:val="ListParagraph"/>
        <w:spacing w:before="120" w:after="120" w:line="240" w:lineRule="auto"/>
        <w:ind w:left="0"/>
        <w:jc w:val="both"/>
        <w:rPr>
          <w:rFonts w:ascii="Calibri" w:eastAsia="Calibri" w:hAnsi="Calibri" w:cs="Times New Roman"/>
          <w:sz w:val="24"/>
          <w:szCs w:val="24"/>
        </w:rPr>
      </w:pPr>
      <w:r w:rsidRPr="00293FBF">
        <w:rPr>
          <w:rFonts w:ascii="Calibri" w:eastAsia="Calibri" w:hAnsi="Calibri" w:cs="Times New Roman"/>
          <w:sz w:val="24"/>
          <w:szCs w:val="24"/>
        </w:rPr>
        <w:t>MySMIS2014 – aplicația conexă SMIS2014+ care permite schimbul de date între beneficiari sau potențiali beneficiari și autorități</w:t>
      </w:r>
    </w:p>
    <w:p w14:paraId="702CDD14" w14:textId="77777777" w:rsidR="005C588D" w:rsidRPr="00293FBF" w:rsidRDefault="00E00D63" w:rsidP="00FC70E2">
      <w:pPr>
        <w:pStyle w:val="Heading1"/>
        <w:rPr>
          <w:rFonts w:eastAsia="Calibri"/>
        </w:rPr>
      </w:pPr>
      <w:bookmarkStart w:id="3" w:name="_Toc465683038"/>
      <w:r w:rsidRPr="00293FBF">
        <w:rPr>
          <w:rFonts w:eastAsia="Calibri"/>
        </w:rPr>
        <w:t xml:space="preserve">CAPITOLUL </w:t>
      </w:r>
      <w:r w:rsidR="005C588D" w:rsidRPr="00293FBF">
        <w:rPr>
          <w:rFonts w:eastAsia="Calibri"/>
        </w:rPr>
        <w:t xml:space="preserve">2. Informații </w:t>
      </w:r>
      <w:r w:rsidR="003C065F" w:rsidRPr="00293FBF">
        <w:rPr>
          <w:rFonts w:eastAsia="Calibri"/>
        </w:rPr>
        <w:t xml:space="preserve">generale </w:t>
      </w:r>
      <w:r w:rsidR="00D822B4" w:rsidRPr="00293FBF">
        <w:rPr>
          <w:rFonts w:eastAsia="Calibri"/>
        </w:rPr>
        <w:t xml:space="preserve">privind </w:t>
      </w:r>
      <w:r w:rsidR="00FC70E2" w:rsidRPr="00293FBF">
        <w:rPr>
          <w:rFonts w:eastAsia="Calibri"/>
        </w:rPr>
        <w:t>P</w:t>
      </w:r>
      <w:r w:rsidR="003C065F" w:rsidRPr="00293FBF">
        <w:rPr>
          <w:rFonts w:eastAsia="Calibri"/>
        </w:rPr>
        <w:t>rogram</w:t>
      </w:r>
      <w:r w:rsidR="00D822B4" w:rsidRPr="00293FBF">
        <w:rPr>
          <w:rFonts w:eastAsia="Calibri"/>
        </w:rPr>
        <w:t>ul</w:t>
      </w:r>
      <w:r w:rsidR="003C065F" w:rsidRPr="00293FBF">
        <w:rPr>
          <w:rFonts w:eastAsia="Calibri"/>
        </w:rPr>
        <w:t xml:space="preserve"> </w:t>
      </w:r>
      <w:r w:rsidR="00FC70E2" w:rsidRPr="00293FBF">
        <w:rPr>
          <w:rFonts w:eastAsia="Calibri"/>
        </w:rPr>
        <w:t>O</w:t>
      </w:r>
      <w:r w:rsidR="003C065F" w:rsidRPr="00293FBF">
        <w:rPr>
          <w:rFonts w:eastAsia="Calibri"/>
        </w:rPr>
        <w:t>perațional</w:t>
      </w:r>
      <w:r w:rsidR="00FC70E2" w:rsidRPr="00293FBF">
        <w:rPr>
          <w:rFonts w:eastAsia="Calibri"/>
        </w:rPr>
        <w:t xml:space="preserve"> Asistență Tehnică 2014-2020</w:t>
      </w:r>
      <w:bookmarkEnd w:id="3"/>
    </w:p>
    <w:p w14:paraId="042A31B2" w14:textId="77777777" w:rsidR="00FC70E2" w:rsidRPr="00293FBF" w:rsidRDefault="00FC70E2" w:rsidP="002A33D2">
      <w:pPr>
        <w:pStyle w:val="ListParagraph"/>
        <w:spacing w:before="120" w:after="120" w:line="240" w:lineRule="auto"/>
        <w:ind w:left="0"/>
        <w:contextualSpacing w:val="0"/>
        <w:jc w:val="both"/>
        <w:rPr>
          <w:rFonts w:ascii="Calibri" w:eastAsia="Calibri" w:hAnsi="Calibri" w:cs="Times New Roman"/>
          <w:sz w:val="24"/>
          <w:szCs w:val="24"/>
        </w:rPr>
      </w:pPr>
      <w:r w:rsidRPr="00293FBF">
        <w:rPr>
          <w:rFonts w:ascii="Calibri" w:eastAsia="Calibri" w:hAnsi="Calibri" w:cs="Times New Roman"/>
          <w:sz w:val="24"/>
          <w:szCs w:val="24"/>
        </w:rPr>
        <w:t>Programul Operaţional Asistenţă Tehnică 2014 – 2020 (POAT) aprobat prin Decizia CE nr. C(2014)10221 din data 18.12.2014 reprezintă un document strategic care contribuie la strategia Uniunii</w:t>
      </w:r>
      <w:r w:rsidR="00FE2AF0" w:rsidRPr="00293FBF">
        <w:rPr>
          <w:rFonts w:ascii="Calibri" w:eastAsia="Calibri" w:hAnsi="Calibri" w:cs="Times New Roman"/>
          <w:sz w:val="24"/>
          <w:szCs w:val="24"/>
        </w:rPr>
        <w:t xml:space="preserve"> </w:t>
      </w:r>
      <w:r w:rsidRPr="00293FBF">
        <w:rPr>
          <w:rFonts w:ascii="Calibri" w:eastAsia="Calibri" w:hAnsi="Calibri" w:cs="Times New Roman"/>
          <w:sz w:val="24"/>
          <w:szCs w:val="24"/>
        </w:rPr>
        <w:t>Europene pentru o creştere inteligentă, durabilă şi favorabilă incluziunii, fiind unul din cele 8</w:t>
      </w:r>
      <w:r w:rsidR="00FE2AF0" w:rsidRPr="00293FBF">
        <w:rPr>
          <w:rFonts w:ascii="Calibri" w:eastAsia="Calibri" w:hAnsi="Calibri" w:cs="Times New Roman"/>
          <w:sz w:val="24"/>
          <w:szCs w:val="24"/>
        </w:rPr>
        <w:t xml:space="preserve"> </w:t>
      </w:r>
      <w:r w:rsidRPr="00293FBF">
        <w:rPr>
          <w:rFonts w:ascii="Calibri" w:eastAsia="Calibri" w:hAnsi="Calibri" w:cs="Times New Roman"/>
          <w:sz w:val="24"/>
          <w:szCs w:val="24"/>
        </w:rPr>
        <w:t>programe operaţionale prevăzute în Acordul de Parteneriat 2014 – 2020.</w:t>
      </w:r>
    </w:p>
    <w:p w14:paraId="61C11CA7" w14:textId="77777777" w:rsidR="00FC70E2" w:rsidRPr="00293FBF" w:rsidRDefault="00FC70E2" w:rsidP="002A33D2">
      <w:pPr>
        <w:pStyle w:val="ListParagraph"/>
        <w:spacing w:before="120" w:after="120" w:line="240" w:lineRule="auto"/>
        <w:ind w:left="0"/>
        <w:contextualSpacing w:val="0"/>
        <w:jc w:val="both"/>
        <w:rPr>
          <w:rFonts w:ascii="Calibri" w:eastAsia="Calibri" w:hAnsi="Calibri" w:cs="Times New Roman"/>
          <w:sz w:val="24"/>
          <w:szCs w:val="24"/>
        </w:rPr>
      </w:pPr>
      <w:r w:rsidRPr="00293FBF">
        <w:rPr>
          <w:rFonts w:ascii="Calibri" w:eastAsia="Calibri" w:hAnsi="Calibri" w:cs="Times New Roman"/>
          <w:sz w:val="24"/>
          <w:szCs w:val="24"/>
        </w:rPr>
        <w:t>Obiectivul POAT 2014 – 2020 este de a asigura sprijinul necesar implementării eficiente şi</w:t>
      </w:r>
      <w:r w:rsidR="00FE2AF0" w:rsidRPr="00293FBF">
        <w:rPr>
          <w:rFonts w:ascii="Calibri" w:eastAsia="Calibri" w:hAnsi="Calibri" w:cs="Times New Roman"/>
          <w:sz w:val="24"/>
          <w:szCs w:val="24"/>
        </w:rPr>
        <w:t xml:space="preserve"> </w:t>
      </w:r>
      <w:r w:rsidRPr="00293FBF">
        <w:rPr>
          <w:rFonts w:ascii="Calibri" w:eastAsia="Calibri" w:hAnsi="Calibri" w:cs="Times New Roman"/>
          <w:sz w:val="24"/>
          <w:szCs w:val="24"/>
        </w:rPr>
        <w:t>transparente a fondurilor ESI alocate României în cadrul Politicii de Coeziune a UE.</w:t>
      </w:r>
    </w:p>
    <w:p w14:paraId="48752C34" w14:textId="77777777" w:rsidR="00FC70E2" w:rsidRPr="00293FBF" w:rsidRDefault="00FC70E2" w:rsidP="002A33D2">
      <w:pPr>
        <w:pStyle w:val="ListParagraph"/>
        <w:spacing w:before="120" w:after="120" w:line="240" w:lineRule="auto"/>
        <w:ind w:left="0"/>
        <w:contextualSpacing w:val="0"/>
        <w:jc w:val="both"/>
        <w:rPr>
          <w:rFonts w:ascii="Calibri" w:eastAsia="Calibri" w:hAnsi="Calibri" w:cs="Times New Roman"/>
          <w:sz w:val="24"/>
          <w:szCs w:val="24"/>
        </w:rPr>
      </w:pPr>
      <w:r w:rsidRPr="00293FBF">
        <w:rPr>
          <w:rFonts w:ascii="Calibri" w:eastAsia="Calibri" w:hAnsi="Calibri" w:cs="Times New Roman"/>
          <w:sz w:val="24"/>
          <w:szCs w:val="24"/>
        </w:rPr>
        <w:t>POAT va acorda sprijin orizontal, similar celui asigurat în cadrul financiar 2007-2013 prin</w:t>
      </w:r>
      <w:r w:rsidR="00FE2AF0" w:rsidRPr="00293FBF">
        <w:rPr>
          <w:rFonts w:ascii="Calibri" w:eastAsia="Calibri" w:hAnsi="Calibri" w:cs="Times New Roman"/>
          <w:sz w:val="24"/>
          <w:szCs w:val="24"/>
        </w:rPr>
        <w:t xml:space="preserve"> </w:t>
      </w:r>
      <w:r w:rsidRPr="00293FBF">
        <w:rPr>
          <w:rFonts w:ascii="Calibri" w:eastAsia="Calibri" w:hAnsi="Calibri" w:cs="Times New Roman"/>
          <w:sz w:val="24"/>
          <w:szCs w:val="24"/>
        </w:rPr>
        <w:t>programul anterior, precum și asistența tehnică pentru PO Competitivitate și PO Infrastructură</w:t>
      </w:r>
      <w:r w:rsidR="00FE2AF0" w:rsidRPr="00293FBF">
        <w:rPr>
          <w:rFonts w:ascii="Calibri" w:eastAsia="Calibri" w:hAnsi="Calibri" w:cs="Times New Roman"/>
          <w:sz w:val="24"/>
          <w:szCs w:val="24"/>
        </w:rPr>
        <w:t xml:space="preserve"> </w:t>
      </w:r>
      <w:r w:rsidRPr="00293FBF">
        <w:rPr>
          <w:rFonts w:ascii="Calibri" w:eastAsia="Calibri" w:hAnsi="Calibri" w:cs="Times New Roman"/>
          <w:sz w:val="24"/>
          <w:szCs w:val="24"/>
        </w:rPr>
        <w:t>Mare 2014-2020, programe care nu au axă prioritară proprie de asistență tehnică. Programul este</w:t>
      </w:r>
      <w:r w:rsidR="00FE2AF0" w:rsidRPr="00293FBF">
        <w:rPr>
          <w:rFonts w:ascii="Calibri" w:eastAsia="Calibri" w:hAnsi="Calibri" w:cs="Times New Roman"/>
          <w:sz w:val="24"/>
          <w:szCs w:val="24"/>
        </w:rPr>
        <w:t xml:space="preserve"> </w:t>
      </w:r>
      <w:r w:rsidRPr="00293FBF">
        <w:rPr>
          <w:rFonts w:ascii="Calibri" w:eastAsia="Calibri" w:hAnsi="Calibri" w:cs="Times New Roman"/>
          <w:sz w:val="24"/>
          <w:szCs w:val="24"/>
        </w:rPr>
        <w:t>împărți</w:t>
      </w:r>
      <w:r w:rsidR="00293FBF" w:rsidRPr="00293FBF">
        <w:rPr>
          <w:rFonts w:ascii="Calibri" w:eastAsia="Calibri" w:hAnsi="Calibri" w:cs="Times New Roman"/>
          <w:sz w:val="24"/>
          <w:szCs w:val="24"/>
        </w:rPr>
        <w:t>t</w:t>
      </w:r>
      <w:r w:rsidRPr="00293FBF">
        <w:rPr>
          <w:rFonts w:ascii="Calibri" w:eastAsia="Calibri" w:hAnsi="Calibri" w:cs="Times New Roman"/>
          <w:sz w:val="24"/>
          <w:szCs w:val="24"/>
        </w:rPr>
        <w:t xml:space="preserve"> în axe prioritare, obiective specifice și acțiuni.</w:t>
      </w:r>
    </w:p>
    <w:p w14:paraId="522D9231" w14:textId="77777777" w:rsidR="00CA26D3" w:rsidRPr="00293FBF" w:rsidRDefault="00CA26D3" w:rsidP="002A33D2">
      <w:pPr>
        <w:pStyle w:val="ListParagraph"/>
        <w:spacing w:before="120" w:after="120" w:line="240" w:lineRule="auto"/>
        <w:ind w:left="0"/>
        <w:contextualSpacing w:val="0"/>
        <w:jc w:val="both"/>
        <w:rPr>
          <w:rFonts w:ascii="Calibri" w:eastAsia="Calibri" w:hAnsi="Calibri" w:cs="Times New Roman"/>
          <w:sz w:val="24"/>
          <w:szCs w:val="24"/>
        </w:rPr>
      </w:pPr>
      <w:r w:rsidRPr="00293FBF">
        <w:rPr>
          <w:rFonts w:ascii="Calibri" w:eastAsia="Calibri" w:hAnsi="Calibri" w:cs="Times New Roman"/>
          <w:sz w:val="24"/>
          <w:szCs w:val="24"/>
        </w:rPr>
        <w:t xml:space="preserve">POAT 2014 – 2020 este un program destinat întregului sistem de coordonare, gestionare și control al fondurilor ESI și al potențialilor beneficiari și beneficiarilor acestor fonduri, </w:t>
      </w:r>
      <w:r w:rsidR="0032560B" w:rsidRPr="00293FBF">
        <w:rPr>
          <w:rFonts w:ascii="Calibri" w:eastAsia="Calibri" w:hAnsi="Calibri" w:cs="Times New Roman"/>
          <w:sz w:val="24"/>
          <w:szCs w:val="24"/>
        </w:rPr>
        <w:t xml:space="preserve">răspunzând </w:t>
      </w:r>
      <w:r w:rsidRPr="00293FBF">
        <w:rPr>
          <w:rFonts w:ascii="Calibri" w:eastAsia="Calibri" w:hAnsi="Calibri" w:cs="Times New Roman"/>
          <w:sz w:val="24"/>
          <w:szCs w:val="24"/>
        </w:rPr>
        <w:t>prin natura sa orizontală nevoilor de la nivelul întregului teritoriu al țării. Astfel, deși locația principalilor beneficiari ai acestui PO (structurile de coordonare, gestionare și control al FESI) se situează în regiunea București-Ilfov, intervențiile finanțate din POAT, prin impactul pe care îl au asupra implementării tuturor PO, acoperă toate regiunile României.</w:t>
      </w:r>
    </w:p>
    <w:p w14:paraId="394E50B2" w14:textId="77777777" w:rsidR="00CA26D3" w:rsidRPr="00293FBF" w:rsidRDefault="00CA26D3" w:rsidP="002A33D2">
      <w:pPr>
        <w:pStyle w:val="ListParagraph"/>
        <w:spacing w:before="120" w:after="120" w:line="240" w:lineRule="auto"/>
        <w:ind w:left="0"/>
        <w:contextualSpacing w:val="0"/>
        <w:jc w:val="both"/>
        <w:rPr>
          <w:rFonts w:ascii="Calibri" w:eastAsia="Calibri" w:hAnsi="Calibri" w:cs="Times New Roman"/>
          <w:sz w:val="24"/>
          <w:szCs w:val="24"/>
        </w:rPr>
        <w:sectPr w:rsidR="00CA26D3" w:rsidRPr="00293FBF" w:rsidSect="00F46AED">
          <w:footerReference w:type="default" r:id="rId9"/>
          <w:pgSz w:w="11906" w:h="16838"/>
          <w:pgMar w:top="851" w:right="1133" w:bottom="851" w:left="1417" w:header="708" w:footer="422" w:gutter="0"/>
          <w:cols w:space="708"/>
          <w:docGrid w:linePitch="360"/>
        </w:sectPr>
      </w:pPr>
    </w:p>
    <w:p w14:paraId="0C7A8FEA" w14:textId="77777777" w:rsidR="005C588D" w:rsidRPr="00293FBF" w:rsidRDefault="005C588D" w:rsidP="00CA26D3">
      <w:pPr>
        <w:pStyle w:val="Heading2"/>
        <w:numPr>
          <w:ilvl w:val="1"/>
          <w:numId w:val="21"/>
        </w:numPr>
        <w:spacing w:before="0" w:after="120" w:line="240" w:lineRule="auto"/>
        <w:ind w:left="357" w:hanging="357"/>
        <w:rPr>
          <w:rFonts w:eastAsia="Calibri"/>
        </w:rPr>
      </w:pPr>
      <w:bookmarkStart w:id="4" w:name="_Toc465683039"/>
      <w:r w:rsidRPr="00293FBF">
        <w:rPr>
          <w:rFonts w:eastAsia="Calibri"/>
        </w:rPr>
        <w:lastRenderedPageBreak/>
        <w:t>Ax</w:t>
      </w:r>
      <w:r w:rsidR="003C065F" w:rsidRPr="00293FBF">
        <w:rPr>
          <w:rFonts w:eastAsia="Calibri"/>
        </w:rPr>
        <w:t>e</w:t>
      </w:r>
      <w:r w:rsidRPr="00293FBF">
        <w:rPr>
          <w:rFonts w:eastAsia="Calibri"/>
        </w:rPr>
        <w:t xml:space="preserve"> prioritar</w:t>
      </w:r>
      <w:r w:rsidR="003C065F" w:rsidRPr="00293FBF">
        <w:rPr>
          <w:rFonts w:eastAsia="Calibri"/>
        </w:rPr>
        <w:t>e</w:t>
      </w:r>
      <w:r w:rsidRPr="00293FBF">
        <w:rPr>
          <w:rFonts w:eastAsia="Calibri"/>
        </w:rPr>
        <w:t xml:space="preserve">, </w:t>
      </w:r>
      <w:r w:rsidR="003C065F" w:rsidRPr="00293FBF">
        <w:rPr>
          <w:rFonts w:eastAsia="Calibri"/>
        </w:rPr>
        <w:t xml:space="preserve">obiective tematice, </w:t>
      </w:r>
      <w:r w:rsidRPr="00293FBF">
        <w:rPr>
          <w:rFonts w:eastAsia="Calibri"/>
        </w:rPr>
        <w:t>priorit</w:t>
      </w:r>
      <w:r w:rsidR="003C065F" w:rsidRPr="00293FBF">
        <w:rPr>
          <w:rFonts w:eastAsia="Calibri"/>
        </w:rPr>
        <w:t>ăți</w:t>
      </w:r>
      <w:r w:rsidRPr="00293FBF">
        <w:rPr>
          <w:rFonts w:eastAsia="Calibri"/>
        </w:rPr>
        <w:t xml:space="preserve"> de investiții, obiectiv</w:t>
      </w:r>
      <w:r w:rsidR="003C065F" w:rsidRPr="00293FBF">
        <w:rPr>
          <w:rFonts w:eastAsia="Calibri"/>
        </w:rPr>
        <w:t>e</w:t>
      </w:r>
      <w:r w:rsidRPr="00293FBF">
        <w:rPr>
          <w:rFonts w:eastAsia="Calibri"/>
        </w:rPr>
        <w:t xml:space="preserve"> specific</w:t>
      </w:r>
      <w:r w:rsidR="003C065F" w:rsidRPr="00293FBF">
        <w:rPr>
          <w:rFonts w:eastAsia="Calibri"/>
        </w:rPr>
        <w:t>e</w:t>
      </w:r>
      <w:bookmarkEnd w:id="4"/>
    </w:p>
    <w:tbl>
      <w:tblPr>
        <w:tblW w:w="15417"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C6D9F1"/>
        <w:tblLook w:val="04A0" w:firstRow="1" w:lastRow="0" w:firstColumn="1" w:lastColumn="0" w:noHBand="0" w:noVBand="1"/>
      </w:tblPr>
      <w:tblGrid>
        <w:gridCol w:w="2235"/>
        <w:gridCol w:w="3260"/>
        <w:gridCol w:w="3544"/>
        <w:gridCol w:w="6378"/>
      </w:tblGrid>
      <w:tr w:rsidR="00DD0EB5" w:rsidRPr="00293FBF" w14:paraId="1AE706AB" w14:textId="77777777" w:rsidTr="00CA26D3">
        <w:trPr>
          <w:tblHeader/>
        </w:trPr>
        <w:tc>
          <w:tcPr>
            <w:tcW w:w="2235" w:type="dxa"/>
            <w:tcBorders>
              <w:top w:val="dotDash" w:sz="4" w:space="0" w:color="auto"/>
              <w:left w:val="dotDash" w:sz="4" w:space="0" w:color="auto"/>
              <w:bottom w:val="dotDash" w:sz="4" w:space="0" w:color="auto"/>
              <w:right w:val="dotDash" w:sz="4" w:space="0" w:color="auto"/>
            </w:tcBorders>
            <w:shd w:val="clear" w:color="auto" w:fill="17365D" w:themeFill="text2" w:themeFillShade="BF"/>
            <w:hideMark/>
          </w:tcPr>
          <w:p w14:paraId="54EFAFEA" w14:textId="77777777" w:rsidR="00DD0EB5" w:rsidRPr="00293FBF" w:rsidRDefault="00DD0EB5" w:rsidP="00786D80">
            <w:pPr>
              <w:adjustRightInd w:val="0"/>
              <w:snapToGrid w:val="0"/>
              <w:spacing w:before="120" w:after="120" w:line="240" w:lineRule="auto"/>
              <w:rPr>
                <w:rFonts w:ascii="Calibri" w:hAnsi="Calibri"/>
                <w:b/>
                <w:color w:val="FFFFFF"/>
                <w:sz w:val="20"/>
                <w:szCs w:val="24"/>
              </w:rPr>
            </w:pPr>
            <w:r w:rsidRPr="00293FBF">
              <w:rPr>
                <w:rFonts w:ascii="Calibri" w:hAnsi="Calibri"/>
                <w:b/>
                <w:color w:val="FFFFFF"/>
                <w:sz w:val="20"/>
              </w:rPr>
              <w:t>Axă prioritară</w:t>
            </w:r>
          </w:p>
        </w:tc>
        <w:tc>
          <w:tcPr>
            <w:tcW w:w="3260" w:type="dxa"/>
            <w:tcBorders>
              <w:top w:val="dotDash" w:sz="4" w:space="0" w:color="auto"/>
              <w:left w:val="dotDash" w:sz="4" w:space="0" w:color="auto"/>
              <w:bottom w:val="dotDash" w:sz="4" w:space="0" w:color="auto"/>
              <w:right w:val="dotDash" w:sz="4" w:space="0" w:color="auto"/>
            </w:tcBorders>
            <w:shd w:val="clear" w:color="auto" w:fill="8DB3E2" w:themeFill="text2" w:themeFillTint="66"/>
            <w:hideMark/>
          </w:tcPr>
          <w:p w14:paraId="0A3C8EC9" w14:textId="77777777" w:rsidR="00DD0EB5" w:rsidRPr="00293FBF" w:rsidRDefault="00DD0EB5" w:rsidP="00786D80">
            <w:pPr>
              <w:adjustRightInd w:val="0"/>
              <w:snapToGrid w:val="0"/>
              <w:spacing w:before="120" w:after="120" w:line="240" w:lineRule="auto"/>
              <w:rPr>
                <w:rFonts w:ascii="Calibri" w:hAnsi="Calibri"/>
                <w:b/>
                <w:color w:val="FFFFFF"/>
                <w:sz w:val="20"/>
                <w:szCs w:val="24"/>
              </w:rPr>
            </w:pPr>
            <w:r w:rsidRPr="00293FBF">
              <w:rPr>
                <w:rFonts w:ascii="Calibri" w:hAnsi="Calibri"/>
                <w:b/>
                <w:color w:val="FFFFFF"/>
                <w:sz w:val="20"/>
              </w:rPr>
              <w:t>Obiectiv specific</w:t>
            </w:r>
          </w:p>
        </w:tc>
        <w:tc>
          <w:tcPr>
            <w:tcW w:w="3544" w:type="dxa"/>
            <w:tcBorders>
              <w:top w:val="dotDash" w:sz="4" w:space="0" w:color="auto"/>
              <w:left w:val="dotDash" w:sz="4" w:space="0" w:color="auto"/>
              <w:bottom w:val="dotDash" w:sz="4" w:space="0" w:color="auto"/>
              <w:right w:val="dotDash" w:sz="4" w:space="0" w:color="auto"/>
            </w:tcBorders>
            <w:shd w:val="clear" w:color="auto" w:fill="C6D9F1" w:themeFill="text2" w:themeFillTint="33"/>
            <w:hideMark/>
          </w:tcPr>
          <w:p w14:paraId="503E6247" w14:textId="77777777" w:rsidR="00DD0EB5" w:rsidRPr="00293FBF" w:rsidRDefault="00DD0EB5" w:rsidP="00786D80">
            <w:pPr>
              <w:adjustRightInd w:val="0"/>
              <w:snapToGrid w:val="0"/>
              <w:spacing w:before="120" w:after="120" w:line="240" w:lineRule="auto"/>
              <w:rPr>
                <w:rFonts w:ascii="Calibri" w:hAnsi="Calibri"/>
                <w:b/>
                <w:sz w:val="20"/>
                <w:szCs w:val="24"/>
              </w:rPr>
            </w:pPr>
            <w:r w:rsidRPr="00293FBF">
              <w:rPr>
                <w:rFonts w:ascii="Calibri" w:hAnsi="Calibri"/>
                <w:b/>
                <w:sz w:val="20"/>
              </w:rPr>
              <w:t>Rezultat</w:t>
            </w:r>
          </w:p>
        </w:tc>
        <w:tc>
          <w:tcPr>
            <w:tcW w:w="6378" w:type="dxa"/>
            <w:tcBorders>
              <w:top w:val="dotDash" w:sz="4" w:space="0" w:color="auto"/>
              <w:left w:val="dotDash" w:sz="4" w:space="0" w:color="auto"/>
              <w:bottom w:val="dotDash" w:sz="4" w:space="0" w:color="auto"/>
              <w:right w:val="dotDash" w:sz="4" w:space="0" w:color="auto"/>
            </w:tcBorders>
            <w:shd w:val="clear" w:color="auto" w:fill="548DD4" w:themeFill="text2" w:themeFillTint="99"/>
            <w:hideMark/>
          </w:tcPr>
          <w:p w14:paraId="044D0C8C" w14:textId="77777777" w:rsidR="00DD0EB5" w:rsidRPr="00293FBF" w:rsidRDefault="00DD0EB5" w:rsidP="00786D80">
            <w:pPr>
              <w:adjustRightInd w:val="0"/>
              <w:snapToGrid w:val="0"/>
              <w:spacing w:before="120" w:after="120" w:line="240" w:lineRule="auto"/>
              <w:rPr>
                <w:rFonts w:ascii="Calibri" w:hAnsi="Calibri"/>
                <w:b/>
                <w:color w:val="FFFFFF"/>
                <w:sz w:val="20"/>
              </w:rPr>
            </w:pPr>
            <w:r w:rsidRPr="00293FBF">
              <w:rPr>
                <w:rFonts w:ascii="Calibri" w:hAnsi="Calibri"/>
                <w:b/>
                <w:color w:val="FFFFFF"/>
                <w:sz w:val="20"/>
              </w:rPr>
              <w:t>Acțiune</w:t>
            </w:r>
          </w:p>
        </w:tc>
      </w:tr>
      <w:tr w:rsidR="004568D7" w:rsidRPr="00293FBF" w14:paraId="5C7E2313" w14:textId="77777777" w:rsidTr="008B5AEF">
        <w:trPr>
          <w:trHeight w:val="1467"/>
        </w:trPr>
        <w:tc>
          <w:tcPr>
            <w:tcW w:w="2235" w:type="dxa"/>
            <w:vMerge w:val="restart"/>
            <w:tcBorders>
              <w:top w:val="dotDash" w:sz="4" w:space="0" w:color="auto"/>
              <w:left w:val="dotDash" w:sz="4" w:space="0" w:color="auto"/>
              <w:bottom w:val="dotDash" w:sz="4" w:space="0" w:color="auto"/>
              <w:right w:val="dotDash" w:sz="4" w:space="0" w:color="auto"/>
            </w:tcBorders>
            <w:shd w:val="clear" w:color="auto" w:fill="17365D" w:themeFill="text2" w:themeFillShade="BF"/>
            <w:hideMark/>
          </w:tcPr>
          <w:p w14:paraId="2BF77D41" w14:textId="77777777" w:rsidR="004568D7" w:rsidRPr="00293FBF" w:rsidRDefault="004568D7" w:rsidP="00786D80">
            <w:pPr>
              <w:adjustRightInd w:val="0"/>
              <w:snapToGrid w:val="0"/>
              <w:spacing w:before="120" w:after="120" w:line="240" w:lineRule="auto"/>
              <w:rPr>
                <w:rFonts w:ascii="Calibri" w:hAnsi="Calibri"/>
                <w:b/>
                <w:color w:val="FFFFFF"/>
                <w:sz w:val="20"/>
                <w:szCs w:val="20"/>
              </w:rPr>
            </w:pPr>
            <w:r w:rsidRPr="00293FBF">
              <w:rPr>
                <w:rFonts w:ascii="Calibri" w:hAnsi="Calibri"/>
                <w:b/>
                <w:color w:val="FFFFFF"/>
                <w:sz w:val="20"/>
              </w:rPr>
              <w:t>Axa Prioritară 1 - Întărirea capacității beneficiarilor de a pregăti și implementa proiecte finanțate din FESI și diseminarea informațiilor privind aceste fonduri</w:t>
            </w:r>
          </w:p>
        </w:tc>
        <w:tc>
          <w:tcPr>
            <w:tcW w:w="3260" w:type="dxa"/>
            <w:tcBorders>
              <w:top w:val="dotDash" w:sz="4" w:space="0" w:color="auto"/>
              <w:left w:val="dotDash" w:sz="4" w:space="0" w:color="auto"/>
              <w:bottom w:val="dotDash" w:sz="4" w:space="0" w:color="auto"/>
              <w:right w:val="dotDash" w:sz="4" w:space="0" w:color="auto"/>
            </w:tcBorders>
            <w:shd w:val="clear" w:color="auto" w:fill="8DB3E2" w:themeFill="text2" w:themeFillTint="66"/>
            <w:hideMark/>
          </w:tcPr>
          <w:p w14:paraId="508CE3C1" w14:textId="77777777" w:rsidR="004568D7" w:rsidRPr="00293FBF" w:rsidRDefault="004568D7" w:rsidP="00786D80">
            <w:pPr>
              <w:adjustRightInd w:val="0"/>
              <w:snapToGrid w:val="0"/>
              <w:spacing w:before="120" w:after="120" w:line="240" w:lineRule="auto"/>
              <w:rPr>
                <w:rFonts w:ascii="Calibri" w:hAnsi="Calibri"/>
                <w:color w:val="FFFFFF"/>
                <w:sz w:val="20"/>
                <w:szCs w:val="20"/>
              </w:rPr>
            </w:pPr>
            <w:r w:rsidRPr="00293FBF">
              <w:rPr>
                <w:rFonts w:ascii="Calibri" w:hAnsi="Calibri"/>
                <w:color w:val="FFFFFF"/>
                <w:sz w:val="20"/>
              </w:rPr>
              <w:t>Obiectivul specific 1.1 - Întărirea capacității beneficiarilor de proiecte finanțate din FESI de a pregăti şi implementa proiecte</w:t>
            </w:r>
          </w:p>
        </w:tc>
        <w:tc>
          <w:tcPr>
            <w:tcW w:w="3544" w:type="dxa"/>
            <w:tcBorders>
              <w:top w:val="dotDash" w:sz="4" w:space="0" w:color="auto"/>
              <w:left w:val="dotDash" w:sz="4" w:space="0" w:color="auto"/>
              <w:bottom w:val="dotDash" w:sz="4" w:space="0" w:color="auto"/>
              <w:right w:val="dotDash" w:sz="4" w:space="0" w:color="auto"/>
            </w:tcBorders>
            <w:shd w:val="clear" w:color="auto" w:fill="C6D9F1" w:themeFill="text2" w:themeFillTint="33"/>
            <w:hideMark/>
          </w:tcPr>
          <w:p w14:paraId="480A4558" w14:textId="77777777" w:rsidR="004568D7" w:rsidRPr="00293FBF" w:rsidRDefault="004568D7" w:rsidP="00786D80">
            <w:pPr>
              <w:adjustRightInd w:val="0"/>
              <w:snapToGrid w:val="0"/>
              <w:spacing w:before="120" w:after="120" w:line="240" w:lineRule="auto"/>
              <w:rPr>
                <w:rFonts w:ascii="Calibri" w:hAnsi="Calibri"/>
                <w:sz w:val="20"/>
                <w:szCs w:val="24"/>
              </w:rPr>
            </w:pPr>
            <w:r w:rsidRPr="00293FBF">
              <w:rPr>
                <w:rFonts w:ascii="Calibri" w:hAnsi="Calibri"/>
                <w:sz w:val="20"/>
              </w:rPr>
              <w:t>Eficacitate sporită în pregătirea și implementarea proiectelor</w:t>
            </w:r>
          </w:p>
        </w:tc>
        <w:tc>
          <w:tcPr>
            <w:tcW w:w="6378" w:type="dxa"/>
            <w:tcBorders>
              <w:top w:val="dotDash" w:sz="4" w:space="0" w:color="auto"/>
              <w:left w:val="dotDash" w:sz="4" w:space="0" w:color="auto"/>
              <w:right w:val="dotDash" w:sz="4" w:space="0" w:color="auto"/>
            </w:tcBorders>
            <w:shd w:val="clear" w:color="auto" w:fill="548DD4" w:themeFill="text2" w:themeFillTint="99"/>
            <w:hideMark/>
          </w:tcPr>
          <w:p w14:paraId="4D131FD4" w14:textId="77777777" w:rsidR="004568D7" w:rsidRPr="00293FBF" w:rsidRDefault="004568D7" w:rsidP="00786D80">
            <w:pPr>
              <w:adjustRightInd w:val="0"/>
              <w:snapToGrid w:val="0"/>
              <w:spacing w:before="120" w:after="120" w:line="240" w:lineRule="auto"/>
              <w:rPr>
                <w:rFonts w:ascii="Calibri" w:hAnsi="Calibri"/>
                <w:color w:val="FFFFFF"/>
                <w:sz w:val="20"/>
              </w:rPr>
            </w:pPr>
            <w:r w:rsidRPr="00293FBF">
              <w:rPr>
                <w:rFonts w:ascii="Calibri" w:hAnsi="Calibri"/>
                <w:color w:val="FFFFFF"/>
                <w:sz w:val="20"/>
              </w:rPr>
              <w:t xml:space="preserve">Acțiunea 1.1.1. </w:t>
            </w:r>
            <w:del w:id="5" w:author="Gabriela Popescu" w:date="2018-04-24T08:40:00Z">
              <w:r w:rsidRPr="00293FBF" w:rsidDel="004568D7">
                <w:rPr>
                  <w:rFonts w:ascii="Calibri" w:hAnsi="Calibri"/>
                  <w:color w:val="FFFFFF"/>
                  <w:sz w:val="20"/>
                </w:rPr>
                <w:delText xml:space="preserve">Instruire </w:delText>
              </w:r>
            </w:del>
            <w:ins w:id="6" w:author="Gabriela Popescu" w:date="2018-04-24T08:40:00Z">
              <w:r>
                <w:rPr>
                  <w:rFonts w:ascii="Calibri" w:hAnsi="Calibri"/>
                  <w:color w:val="FFFFFF"/>
                  <w:sz w:val="20"/>
                </w:rPr>
                <w:t>Asistență</w:t>
              </w:r>
              <w:r w:rsidRPr="00293FBF">
                <w:rPr>
                  <w:rFonts w:ascii="Calibri" w:hAnsi="Calibri"/>
                  <w:color w:val="FFFFFF"/>
                  <w:sz w:val="20"/>
                </w:rPr>
                <w:t xml:space="preserve"> </w:t>
              </w:r>
            </w:ins>
            <w:r w:rsidRPr="00293FBF">
              <w:rPr>
                <w:rFonts w:ascii="Calibri" w:hAnsi="Calibri"/>
                <w:color w:val="FFFFFF"/>
                <w:sz w:val="20"/>
              </w:rPr>
              <w:t xml:space="preserve">orizontală pentru </w:t>
            </w:r>
            <w:del w:id="7" w:author="Gabriela Popescu" w:date="2018-04-24T08:40:00Z">
              <w:r w:rsidRPr="00293FBF" w:rsidDel="004568D7">
                <w:rPr>
                  <w:rFonts w:ascii="Calibri" w:hAnsi="Calibri"/>
                  <w:color w:val="FFFFFF"/>
                  <w:sz w:val="20"/>
                </w:rPr>
                <w:delText xml:space="preserve">potențialii </w:delText>
              </w:r>
            </w:del>
            <w:r w:rsidRPr="00293FBF">
              <w:rPr>
                <w:rFonts w:ascii="Calibri" w:hAnsi="Calibri"/>
                <w:color w:val="FFFFFF"/>
                <w:sz w:val="20"/>
              </w:rPr>
              <w:t>beneficiari</w:t>
            </w:r>
            <w:ins w:id="8" w:author="Gabriela Popescu" w:date="2018-04-24T08:40:00Z">
              <w:r>
                <w:rPr>
                  <w:rFonts w:ascii="Calibri" w:hAnsi="Calibri"/>
                  <w:color w:val="FFFFFF"/>
                  <w:sz w:val="20"/>
                </w:rPr>
                <w:t>i</w:t>
              </w:r>
            </w:ins>
            <w:r w:rsidRPr="00293FBF">
              <w:rPr>
                <w:rFonts w:ascii="Calibri" w:hAnsi="Calibri"/>
                <w:color w:val="FFFFFF"/>
                <w:sz w:val="20"/>
              </w:rPr>
              <w:t xml:space="preserve"> </w:t>
            </w:r>
            <w:ins w:id="9" w:author="Gabriela Popescu" w:date="2018-04-24T08:40:00Z">
              <w:r>
                <w:rPr>
                  <w:rFonts w:ascii="Calibri" w:hAnsi="Calibri"/>
                  <w:color w:val="FFFFFF"/>
                  <w:sz w:val="20"/>
                </w:rPr>
                <w:t xml:space="preserve">fondurilor </w:t>
              </w:r>
            </w:ins>
            <w:del w:id="10" w:author="Gabriela Popescu" w:date="2018-04-24T08:40:00Z">
              <w:r w:rsidRPr="00293FBF" w:rsidDel="004568D7">
                <w:rPr>
                  <w:rFonts w:ascii="Calibri" w:hAnsi="Calibri"/>
                  <w:color w:val="FFFFFF"/>
                  <w:sz w:val="20"/>
                </w:rPr>
                <w:delText>și beneficiarii F</w:delText>
              </w:r>
            </w:del>
            <w:r w:rsidRPr="00293FBF">
              <w:rPr>
                <w:rFonts w:ascii="Calibri" w:hAnsi="Calibri"/>
                <w:color w:val="FFFFFF"/>
                <w:sz w:val="20"/>
              </w:rPr>
              <w:t xml:space="preserve">ESI și </w:t>
            </w:r>
            <w:del w:id="11" w:author="Gabriela Popescu" w:date="2018-04-24T08:40:00Z">
              <w:r w:rsidRPr="00293FBF" w:rsidDel="004568D7">
                <w:rPr>
                  <w:rFonts w:ascii="Calibri" w:hAnsi="Calibri"/>
                  <w:color w:val="FFFFFF"/>
                  <w:sz w:val="20"/>
                </w:rPr>
                <w:delText xml:space="preserve">instruire </w:delText>
              </w:r>
            </w:del>
            <w:r w:rsidRPr="00293FBF">
              <w:rPr>
                <w:rFonts w:ascii="Calibri" w:hAnsi="Calibri"/>
                <w:color w:val="FFFFFF"/>
                <w:sz w:val="20"/>
              </w:rPr>
              <w:t>specifică pentru beneficiarii POAT, POIM ȘI POC</w:t>
            </w:r>
            <w:ins w:id="12" w:author="Gabriela Popescu" w:date="2018-04-24T08:40:00Z">
              <w:r>
                <w:rPr>
                  <w:rFonts w:ascii="Calibri" w:hAnsi="Calibri"/>
                  <w:color w:val="FFFFFF"/>
                  <w:sz w:val="20"/>
                </w:rPr>
                <w:t xml:space="preserve">, </w:t>
              </w:r>
            </w:ins>
            <w:ins w:id="13" w:author="Gabriela Popescu" w:date="2018-04-24T08:41:00Z">
              <w:r w:rsidRPr="004568D7">
                <w:rPr>
                  <w:rFonts w:ascii="Calibri" w:hAnsi="Calibri"/>
                  <w:color w:val="FFFFFF"/>
                  <w:sz w:val="20"/>
                </w:rPr>
                <w:t>inclusiv instruire pentru aceștia și pentru potențialii beneficiari FESI</w:t>
              </w:r>
            </w:ins>
          </w:p>
          <w:p w14:paraId="71B8E034" w14:textId="77777777" w:rsidR="004568D7" w:rsidRPr="00293FBF" w:rsidRDefault="004568D7" w:rsidP="00786D80">
            <w:pPr>
              <w:adjustRightInd w:val="0"/>
              <w:snapToGrid w:val="0"/>
              <w:spacing w:before="120" w:after="120" w:line="240" w:lineRule="auto"/>
              <w:rPr>
                <w:rFonts w:ascii="Calibri" w:hAnsi="Calibri"/>
                <w:color w:val="FFFFFF"/>
                <w:sz w:val="20"/>
              </w:rPr>
            </w:pPr>
            <w:del w:id="14" w:author="Gabriela Popescu" w:date="2018-04-24T08:40:00Z">
              <w:r w:rsidRPr="00293FBF" w:rsidDel="004568D7">
                <w:rPr>
                  <w:rFonts w:ascii="Calibri" w:hAnsi="Calibri"/>
                  <w:color w:val="FFFFFF"/>
                  <w:sz w:val="20"/>
                </w:rPr>
                <w:delText>Acțiunea 1.1.2. Asistență orizontală pentru beneficiarii FESI și asistență specifică pentru beneficiarii POAT, POIM și POC</w:delText>
              </w:r>
            </w:del>
          </w:p>
        </w:tc>
      </w:tr>
      <w:tr w:rsidR="00DD0EB5" w:rsidRPr="00293FBF" w14:paraId="21EE572B" w14:textId="77777777" w:rsidTr="00CA26D3">
        <w:tc>
          <w:tcPr>
            <w:tcW w:w="2235" w:type="dxa"/>
            <w:vMerge/>
            <w:tcBorders>
              <w:top w:val="dotDash" w:sz="4" w:space="0" w:color="auto"/>
              <w:left w:val="dotDash" w:sz="4" w:space="0" w:color="auto"/>
              <w:bottom w:val="dotDash" w:sz="4" w:space="0" w:color="auto"/>
              <w:right w:val="dotDash" w:sz="4" w:space="0" w:color="auto"/>
            </w:tcBorders>
            <w:shd w:val="clear" w:color="auto" w:fill="17365D" w:themeFill="text2" w:themeFillShade="BF"/>
            <w:vAlign w:val="center"/>
            <w:hideMark/>
          </w:tcPr>
          <w:p w14:paraId="6E14773A" w14:textId="77777777" w:rsidR="00DD0EB5" w:rsidRPr="00293FBF" w:rsidRDefault="00DD0EB5" w:rsidP="00786D80">
            <w:pPr>
              <w:spacing w:line="240" w:lineRule="auto"/>
              <w:rPr>
                <w:rFonts w:ascii="Calibri" w:hAnsi="Calibri"/>
                <w:b/>
                <w:color w:val="FFFFFF"/>
                <w:sz w:val="20"/>
                <w:szCs w:val="20"/>
              </w:rPr>
            </w:pPr>
          </w:p>
        </w:tc>
        <w:tc>
          <w:tcPr>
            <w:tcW w:w="3260" w:type="dxa"/>
            <w:vMerge w:val="restart"/>
            <w:tcBorders>
              <w:top w:val="dotDash" w:sz="4" w:space="0" w:color="auto"/>
              <w:left w:val="dotDash" w:sz="4" w:space="0" w:color="auto"/>
              <w:bottom w:val="dotDash" w:sz="4" w:space="0" w:color="auto"/>
              <w:right w:val="dotDash" w:sz="4" w:space="0" w:color="auto"/>
            </w:tcBorders>
            <w:shd w:val="clear" w:color="auto" w:fill="8DB3E2" w:themeFill="text2" w:themeFillTint="66"/>
            <w:hideMark/>
          </w:tcPr>
          <w:p w14:paraId="222ED86B" w14:textId="77777777" w:rsidR="00DD0EB5" w:rsidRPr="00293FBF" w:rsidRDefault="00DD0EB5" w:rsidP="00786D80">
            <w:pPr>
              <w:adjustRightInd w:val="0"/>
              <w:snapToGrid w:val="0"/>
              <w:spacing w:before="120" w:after="120" w:line="240" w:lineRule="auto"/>
              <w:rPr>
                <w:rFonts w:ascii="Calibri" w:hAnsi="Calibri"/>
                <w:color w:val="FFFFFF"/>
                <w:sz w:val="20"/>
                <w:szCs w:val="20"/>
              </w:rPr>
            </w:pPr>
            <w:r w:rsidRPr="00293FBF">
              <w:rPr>
                <w:rFonts w:ascii="Calibri" w:hAnsi="Calibri"/>
                <w:color w:val="FFFFFF"/>
                <w:sz w:val="20"/>
              </w:rPr>
              <w:t>Obiectivul specific 1.2 - Asigurarea transparenței și credibilității FESI și a rolului Politicii de Coeziune a UE</w:t>
            </w:r>
          </w:p>
        </w:tc>
        <w:tc>
          <w:tcPr>
            <w:tcW w:w="3544" w:type="dxa"/>
            <w:vMerge w:val="restart"/>
            <w:tcBorders>
              <w:top w:val="dotDash" w:sz="4" w:space="0" w:color="auto"/>
              <w:left w:val="dotDash" w:sz="4" w:space="0" w:color="auto"/>
              <w:bottom w:val="dotDash" w:sz="4" w:space="0" w:color="auto"/>
              <w:right w:val="dotDash" w:sz="4" w:space="0" w:color="auto"/>
            </w:tcBorders>
            <w:shd w:val="clear" w:color="auto" w:fill="C6D9F1" w:themeFill="text2" w:themeFillTint="33"/>
            <w:hideMark/>
          </w:tcPr>
          <w:p w14:paraId="7A314D85" w14:textId="77777777" w:rsidR="00DD0EB5" w:rsidRPr="00293FBF" w:rsidRDefault="00DD0EB5" w:rsidP="00786D80">
            <w:pPr>
              <w:adjustRightInd w:val="0"/>
              <w:snapToGrid w:val="0"/>
              <w:spacing w:before="120" w:after="120" w:line="240" w:lineRule="auto"/>
              <w:rPr>
                <w:rFonts w:ascii="Calibri" w:hAnsi="Calibri"/>
                <w:sz w:val="20"/>
                <w:szCs w:val="24"/>
              </w:rPr>
            </w:pPr>
            <w:r w:rsidRPr="00293FBF">
              <w:rPr>
                <w:rFonts w:ascii="Calibri" w:hAnsi="Calibri"/>
                <w:sz w:val="20"/>
              </w:rPr>
              <w:t>Nivel ridicat de conștientizare cu privire la proiecte co-finanțate de UE</w:t>
            </w:r>
          </w:p>
        </w:tc>
        <w:tc>
          <w:tcPr>
            <w:tcW w:w="6378" w:type="dxa"/>
            <w:tcBorders>
              <w:top w:val="dotDash" w:sz="4" w:space="0" w:color="auto"/>
              <w:left w:val="dotDash" w:sz="4" w:space="0" w:color="auto"/>
              <w:bottom w:val="dotDash" w:sz="4" w:space="0" w:color="auto"/>
              <w:right w:val="dotDash" w:sz="4" w:space="0" w:color="auto"/>
            </w:tcBorders>
            <w:shd w:val="clear" w:color="auto" w:fill="548DD4" w:themeFill="text2" w:themeFillTint="99"/>
            <w:hideMark/>
          </w:tcPr>
          <w:p w14:paraId="5077E08D" w14:textId="77777777" w:rsidR="00DD0EB5" w:rsidRPr="00293FBF" w:rsidRDefault="00DD0EB5" w:rsidP="00786D80">
            <w:pPr>
              <w:adjustRightInd w:val="0"/>
              <w:snapToGrid w:val="0"/>
              <w:spacing w:before="120" w:after="120" w:line="240" w:lineRule="auto"/>
              <w:rPr>
                <w:rFonts w:ascii="Calibri" w:hAnsi="Calibri"/>
                <w:color w:val="FFFFFF"/>
                <w:sz w:val="20"/>
              </w:rPr>
            </w:pPr>
            <w:r w:rsidRPr="00293FBF">
              <w:rPr>
                <w:rFonts w:ascii="Calibri" w:hAnsi="Calibri"/>
                <w:color w:val="FFFFFF"/>
                <w:sz w:val="20"/>
              </w:rPr>
              <w:t>Acțiunea 1.2.1. Activități de diseminare a informaţiilor şi de informare şi publicitate cu privire la FESI și la POAT, POIM și POC</w:t>
            </w:r>
          </w:p>
        </w:tc>
      </w:tr>
      <w:tr w:rsidR="00DD0EB5" w:rsidRPr="00293FBF" w14:paraId="12006BAF" w14:textId="77777777" w:rsidTr="00CA26D3">
        <w:tc>
          <w:tcPr>
            <w:tcW w:w="2235" w:type="dxa"/>
            <w:vMerge/>
            <w:tcBorders>
              <w:top w:val="dotDash" w:sz="4" w:space="0" w:color="auto"/>
              <w:left w:val="dotDash" w:sz="4" w:space="0" w:color="auto"/>
              <w:bottom w:val="dotDash" w:sz="4" w:space="0" w:color="auto"/>
              <w:right w:val="dotDash" w:sz="4" w:space="0" w:color="auto"/>
            </w:tcBorders>
            <w:shd w:val="clear" w:color="auto" w:fill="17365D" w:themeFill="text2" w:themeFillShade="BF"/>
            <w:vAlign w:val="center"/>
            <w:hideMark/>
          </w:tcPr>
          <w:p w14:paraId="4F92CD35" w14:textId="77777777" w:rsidR="00DD0EB5" w:rsidRPr="00293FBF" w:rsidRDefault="00DD0EB5" w:rsidP="00786D80">
            <w:pPr>
              <w:spacing w:line="240" w:lineRule="auto"/>
              <w:rPr>
                <w:rFonts w:ascii="Calibri" w:hAnsi="Calibri"/>
                <w:b/>
                <w:color w:val="FFFFFF"/>
                <w:sz w:val="20"/>
                <w:szCs w:val="20"/>
              </w:rPr>
            </w:pPr>
          </w:p>
        </w:tc>
        <w:tc>
          <w:tcPr>
            <w:tcW w:w="3260" w:type="dxa"/>
            <w:vMerge/>
            <w:tcBorders>
              <w:top w:val="dotDash" w:sz="4" w:space="0" w:color="auto"/>
              <w:left w:val="dotDash" w:sz="4" w:space="0" w:color="auto"/>
              <w:bottom w:val="dotDash" w:sz="4" w:space="0" w:color="auto"/>
              <w:right w:val="dotDash" w:sz="4" w:space="0" w:color="auto"/>
            </w:tcBorders>
            <w:shd w:val="clear" w:color="auto" w:fill="8DB3E2" w:themeFill="text2" w:themeFillTint="66"/>
            <w:vAlign w:val="center"/>
            <w:hideMark/>
          </w:tcPr>
          <w:p w14:paraId="4DD75A1F" w14:textId="77777777" w:rsidR="00DD0EB5" w:rsidRPr="00293FBF" w:rsidRDefault="00DD0EB5" w:rsidP="00786D80">
            <w:pPr>
              <w:spacing w:line="240" w:lineRule="auto"/>
              <w:rPr>
                <w:rFonts w:ascii="Calibri" w:hAnsi="Calibri"/>
                <w:color w:val="FFFFFF"/>
                <w:sz w:val="20"/>
                <w:szCs w:val="20"/>
              </w:rPr>
            </w:pPr>
          </w:p>
        </w:tc>
        <w:tc>
          <w:tcPr>
            <w:tcW w:w="3544" w:type="dxa"/>
            <w:vMerge/>
            <w:tcBorders>
              <w:top w:val="dotDash" w:sz="4" w:space="0" w:color="auto"/>
              <w:left w:val="dotDash" w:sz="4" w:space="0" w:color="auto"/>
              <w:bottom w:val="dotDash" w:sz="4" w:space="0" w:color="auto"/>
              <w:right w:val="dotDash" w:sz="4" w:space="0" w:color="auto"/>
            </w:tcBorders>
            <w:shd w:val="clear" w:color="auto" w:fill="C6D9F1" w:themeFill="text2" w:themeFillTint="33"/>
            <w:vAlign w:val="center"/>
            <w:hideMark/>
          </w:tcPr>
          <w:p w14:paraId="59A9385E" w14:textId="77777777" w:rsidR="00DD0EB5" w:rsidRPr="00293FBF" w:rsidRDefault="00DD0EB5" w:rsidP="00786D80">
            <w:pPr>
              <w:spacing w:line="240" w:lineRule="auto"/>
              <w:rPr>
                <w:rFonts w:ascii="Calibri" w:hAnsi="Calibri"/>
                <w:sz w:val="20"/>
                <w:szCs w:val="24"/>
              </w:rPr>
            </w:pPr>
          </w:p>
        </w:tc>
        <w:tc>
          <w:tcPr>
            <w:tcW w:w="6378" w:type="dxa"/>
            <w:tcBorders>
              <w:top w:val="dotDash" w:sz="4" w:space="0" w:color="auto"/>
              <w:left w:val="dotDash" w:sz="4" w:space="0" w:color="auto"/>
              <w:bottom w:val="dotDash" w:sz="4" w:space="0" w:color="auto"/>
              <w:right w:val="dotDash" w:sz="4" w:space="0" w:color="auto"/>
            </w:tcBorders>
            <w:shd w:val="clear" w:color="auto" w:fill="548DD4" w:themeFill="text2" w:themeFillTint="99"/>
            <w:hideMark/>
          </w:tcPr>
          <w:p w14:paraId="4BE45792" w14:textId="77777777" w:rsidR="00DD0EB5" w:rsidRPr="00293FBF" w:rsidRDefault="00DD0EB5" w:rsidP="00786D80">
            <w:pPr>
              <w:adjustRightInd w:val="0"/>
              <w:snapToGrid w:val="0"/>
              <w:spacing w:before="120" w:after="120" w:line="240" w:lineRule="auto"/>
              <w:rPr>
                <w:rFonts w:ascii="Calibri" w:hAnsi="Calibri"/>
                <w:color w:val="FFFFFF"/>
                <w:sz w:val="20"/>
              </w:rPr>
            </w:pPr>
            <w:r w:rsidRPr="00293FBF">
              <w:rPr>
                <w:rFonts w:ascii="Calibri" w:hAnsi="Calibri"/>
                <w:color w:val="FFFFFF"/>
                <w:sz w:val="20"/>
              </w:rPr>
              <w:t>Acțiunea 1.2.2. Activități destinate dezvoltării culturii parteneriale pentru coordonarea și gestionarea FESI</w:t>
            </w:r>
          </w:p>
        </w:tc>
      </w:tr>
      <w:tr w:rsidR="00DD0EB5" w:rsidRPr="00293FBF" w14:paraId="12E8C015" w14:textId="77777777" w:rsidTr="00CA26D3">
        <w:tc>
          <w:tcPr>
            <w:tcW w:w="2235" w:type="dxa"/>
            <w:vMerge w:val="restart"/>
            <w:tcBorders>
              <w:top w:val="dotDash" w:sz="4" w:space="0" w:color="auto"/>
              <w:left w:val="dotDash" w:sz="4" w:space="0" w:color="auto"/>
              <w:bottom w:val="dotDash" w:sz="4" w:space="0" w:color="auto"/>
              <w:right w:val="dotDash" w:sz="4" w:space="0" w:color="auto"/>
            </w:tcBorders>
            <w:shd w:val="clear" w:color="auto" w:fill="17365D" w:themeFill="text2" w:themeFillShade="BF"/>
            <w:hideMark/>
          </w:tcPr>
          <w:p w14:paraId="352FE4C7" w14:textId="77777777" w:rsidR="00DD0EB5" w:rsidRPr="00293FBF" w:rsidRDefault="00DD0EB5" w:rsidP="00786D80">
            <w:pPr>
              <w:adjustRightInd w:val="0"/>
              <w:snapToGrid w:val="0"/>
              <w:spacing w:before="120" w:after="120" w:line="240" w:lineRule="auto"/>
              <w:rPr>
                <w:rFonts w:ascii="Calibri" w:hAnsi="Calibri"/>
                <w:b/>
                <w:color w:val="FFFFFF"/>
                <w:sz w:val="20"/>
                <w:szCs w:val="20"/>
              </w:rPr>
            </w:pPr>
            <w:r w:rsidRPr="00293FBF">
              <w:rPr>
                <w:rFonts w:ascii="Calibri" w:hAnsi="Calibri"/>
                <w:b/>
                <w:color w:val="FFFFFF"/>
                <w:sz w:val="20"/>
              </w:rPr>
              <w:t>Axa Prioritară 2 - Sprijin pentru coordonarea, gestionarea și controlul FESI</w:t>
            </w:r>
          </w:p>
        </w:tc>
        <w:tc>
          <w:tcPr>
            <w:tcW w:w="3260" w:type="dxa"/>
            <w:vMerge w:val="restart"/>
            <w:tcBorders>
              <w:top w:val="dotDash" w:sz="4" w:space="0" w:color="auto"/>
              <w:left w:val="dotDash" w:sz="4" w:space="0" w:color="auto"/>
              <w:bottom w:val="dotDash" w:sz="4" w:space="0" w:color="auto"/>
              <w:right w:val="dotDash" w:sz="4" w:space="0" w:color="auto"/>
            </w:tcBorders>
            <w:shd w:val="clear" w:color="auto" w:fill="8DB3E2" w:themeFill="text2" w:themeFillTint="66"/>
            <w:hideMark/>
          </w:tcPr>
          <w:p w14:paraId="096875B8" w14:textId="77777777" w:rsidR="00DD0EB5" w:rsidRPr="00293FBF" w:rsidRDefault="00DD0EB5" w:rsidP="00786D80">
            <w:pPr>
              <w:adjustRightInd w:val="0"/>
              <w:snapToGrid w:val="0"/>
              <w:spacing w:before="120" w:after="120" w:line="240" w:lineRule="auto"/>
              <w:rPr>
                <w:rFonts w:ascii="Calibri" w:hAnsi="Calibri"/>
                <w:color w:val="FFFFFF"/>
                <w:sz w:val="20"/>
                <w:szCs w:val="20"/>
              </w:rPr>
            </w:pPr>
            <w:r w:rsidRPr="00293FBF">
              <w:rPr>
                <w:rFonts w:ascii="Calibri" w:hAnsi="Calibri"/>
                <w:color w:val="FFFFFF"/>
                <w:sz w:val="20"/>
              </w:rPr>
              <w:t>Obiectivul specific 2.1 Îmbunătățirea cadrului de reglementare, strategic şi procedural pentru coordonarea și implementarea FESI</w:t>
            </w:r>
          </w:p>
        </w:tc>
        <w:tc>
          <w:tcPr>
            <w:tcW w:w="3544" w:type="dxa"/>
            <w:vMerge w:val="restart"/>
            <w:tcBorders>
              <w:top w:val="dotDash" w:sz="4" w:space="0" w:color="auto"/>
              <w:left w:val="dotDash" w:sz="4" w:space="0" w:color="auto"/>
              <w:bottom w:val="dotDash" w:sz="4" w:space="0" w:color="auto"/>
              <w:right w:val="dotDash" w:sz="4" w:space="0" w:color="auto"/>
            </w:tcBorders>
            <w:shd w:val="clear" w:color="auto" w:fill="C6D9F1" w:themeFill="text2" w:themeFillTint="33"/>
            <w:hideMark/>
          </w:tcPr>
          <w:p w14:paraId="0778DC01" w14:textId="77777777" w:rsidR="00DD0EB5" w:rsidRPr="00293FBF" w:rsidRDefault="00DD0EB5" w:rsidP="00786D80">
            <w:pPr>
              <w:adjustRightInd w:val="0"/>
              <w:snapToGrid w:val="0"/>
              <w:spacing w:before="120" w:after="120" w:line="240" w:lineRule="auto"/>
              <w:rPr>
                <w:rFonts w:ascii="Calibri" w:hAnsi="Calibri"/>
                <w:sz w:val="20"/>
                <w:szCs w:val="24"/>
              </w:rPr>
            </w:pPr>
            <w:r w:rsidRPr="00293FBF">
              <w:rPr>
                <w:rFonts w:ascii="Calibri" w:hAnsi="Calibri"/>
                <w:sz w:val="20"/>
              </w:rPr>
              <w:t>Cadrul de reglementare, strategic şi procedural îmbunătățit pentru coordonarea și implementarea FESI</w:t>
            </w:r>
          </w:p>
        </w:tc>
        <w:tc>
          <w:tcPr>
            <w:tcW w:w="6378" w:type="dxa"/>
            <w:tcBorders>
              <w:top w:val="dotDash" w:sz="4" w:space="0" w:color="auto"/>
              <w:left w:val="dotDash" w:sz="4" w:space="0" w:color="auto"/>
              <w:bottom w:val="dotDash" w:sz="4" w:space="0" w:color="auto"/>
              <w:right w:val="dotDash" w:sz="4" w:space="0" w:color="auto"/>
            </w:tcBorders>
            <w:shd w:val="clear" w:color="auto" w:fill="548DD4" w:themeFill="text2" w:themeFillTint="99"/>
            <w:hideMark/>
          </w:tcPr>
          <w:p w14:paraId="429CC2C4" w14:textId="77777777" w:rsidR="00DD0EB5" w:rsidRPr="00293FBF" w:rsidRDefault="00DD0EB5" w:rsidP="00786D80">
            <w:pPr>
              <w:adjustRightInd w:val="0"/>
              <w:snapToGrid w:val="0"/>
              <w:spacing w:before="120" w:after="120" w:line="240" w:lineRule="auto"/>
              <w:rPr>
                <w:rFonts w:ascii="Calibri" w:hAnsi="Calibri"/>
                <w:color w:val="FFFFFF"/>
                <w:sz w:val="20"/>
              </w:rPr>
            </w:pPr>
            <w:r w:rsidRPr="00293FBF">
              <w:rPr>
                <w:rFonts w:ascii="Calibri" w:hAnsi="Calibri"/>
                <w:color w:val="FFFFFF"/>
                <w:sz w:val="20"/>
              </w:rPr>
              <w:t>Acțiunea 2.1.1. Activități pentru îmbunătățirea cadrului și condițiilor pentru coordonarea și controlul FESI și pentru gestionarea POAT, POIM ȘI POC</w:t>
            </w:r>
          </w:p>
        </w:tc>
      </w:tr>
      <w:tr w:rsidR="00DD0EB5" w:rsidRPr="00293FBF" w14:paraId="744143E8" w14:textId="77777777" w:rsidTr="00CA26D3">
        <w:tc>
          <w:tcPr>
            <w:tcW w:w="2235" w:type="dxa"/>
            <w:vMerge/>
            <w:tcBorders>
              <w:top w:val="dotDash" w:sz="4" w:space="0" w:color="auto"/>
              <w:left w:val="dotDash" w:sz="4" w:space="0" w:color="auto"/>
              <w:bottom w:val="dotDash" w:sz="4" w:space="0" w:color="auto"/>
              <w:right w:val="dotDash" w:sz="4" w:space="0" w:color="auto"/>
            </w:tcBorders>
            <w:shd w:val="clear" w:color="auto" w:fill="17365D" w:themeFill="text2" w:themeFillShade="BF"/>
            <w:vAlign w:val="center"/>
            <w:hideMark/>
          </w:tcPr>
          <w:p w14:paraId="061DA82B" w14:textId="77777777" w:rsidR="00DD0EB5" w:rsidRPr="00293FBF" w:rsidRDefault="00DD0EB5" w:rsidP="00786D80">
            <w:pPr>
              <w:spacing w:line="240" w:lineRule="auto"/>
              <w:rPr>
                <w:rFonts w:ascii="Calibri" w:hAnsi="Calibri"/>
                <w:b/>
                <w:color w:val="FFFFFF"/>
                <w:sz w:val="20"/>
                <w:szCs w:val="20"/>
              </w:rPr>
            </w:pPr>
          </w:p>
        </w:tc>
        <w:tc>
          <w:tcPr>
            <w:tcW w:w="3260" w:type="dxa"/>
            <w:vMerge/>
            <w:tcBorders>
              <w:top w:val="dotDash" w:sz="4" w:space="0" w:color="auto"/>
              <w:left w:val="dotDash" w:sz="4" w:space="0" w:color="auto"/>
              <w:bottom w:val="dotDash" w:sz="4" w:space="0" w:color="auto"/>
              <w:right w:val="dotDash" w:sz="4" w:space="0" w:color="auto"/>
            </w:tcBorders>
            <w:shd w:val="clear" w:color="auto" w:fill="8DB3E2" w:themeFill="text2" w:themeFillTint="66"/>
            <w:vAlign w:val="center"/>
            <w:hideMark/>
          </w:tcPr>
          <w:p w14:paraId="3AC9387D" w14:textId="77777777" w:rsidR="00DD0EB5" w:rsidRPr="00293FBF" w:rsidRDefault="00DD0EB5" w:rsidP="00786D80">
            <w:pPr>
              <w:spacing w:line="240" w:lineRule="auto"/>
              <w:rPr>
                <w:rFonts w:ascii="Calibri" w:hAnsi="Calibri"/>
                <w:color w:val="FFFFFF"/>
                <w:sz w:val="20"/>
                <w:szCs w:val="20"/>
              </w:rPr>
            </w:pPr>
          </w:p>
        </w:tc>
        <w:tc>
          <w:tcPr>
            <w:tcW w:w="3544" w:type="dxa"/>
            <w:vMerge/>
            <w:tcBorders>
              <w:top w:val="dotDash" w:sz="4" w:space="0" w:color="auto"/>
              <w:left w:val="dotDash" w:sz="4" w:space="0" w:color="auto"/>
              <w:bottom w:val="dotDash" w:sz="4" w:space="0" w:color="auto"/>
              <w:right w:val="dotDash" w:sz="4" w:space="0" w:color="auto"/>
            </w:tcBorders>
            <w:shd w:val="clear" w:color="auto" w:fill="C6D9F1" w:themeFill="text2" w:themeFillTint="33"/>
            <w:vAlign w:val="center"/>
            <w:hideMark/>
          </w:tcPr>
          <w:p w14:paraId="5488D618" w14:textId="77777777" w:rsidR="00DD0EB5" w:rsidRPr="00293FBF" w:rsidRDefault="00DD0EB5" w:rsidP="00786D80">
            <w:pPr>
              <w:spacing w:line="240" w:lineRule="auto"/>
              <w:rPr>
                <w:rFonts w:ascii="Calibri" w:hAnsi="Calibri"/>
                <w:sz w:val="20"/>
                <w:szCs w:val="24"/>
              </w:rPr>
            </w:pPr>
          </w:p>
        </w:tc>
        <w:tc>
          <w:tcPr>
            <w:tcW w:w="6378" w:type="dxa"/>
            <w:tcBorders>
              <w:top w:val="dotDash" w:sz="4" w:space="0" w:color="auto"/>
              <w:left w:val="dotDash" w:sz="4" w:space="0" w:color="auto"/>
              <w:bottom w:val="dotDash" w:sz="4" w:space="0" w:color="auto"/>
              <w:right w:val="dotDash" w:sz="4" w:space="0" w:color="auto"/>
            </w:tcBorders>
            <w:shd w:val="clear" w:color="auto" w:fill="548DD4" w:themeFill="text2" w:themeFillTint="99"/>
            <w:hideMark/>
          </w:tcPr>
          <w:p w14:paraId="208A49E3" w14:textId="77777777" w:rsidR="00DD0EB5" w:rsidRPr="00293FBF" w:rsidRDefault="00DD0EB5" w:rsidP="00786D80">
            <w:pPr>
              <w:adjustRightInd w:val="0"/>
              <w:snapToGrid w:val="0"/>
              <w:spacing w:before="120" w:after="120" w:line="240" w:lineRule="auto"/>
              <w:rPr>
                <w:rFonts w:ascii="Calibri" w:hAnsi="Calibri"/>
                <w:color w:val="FFFFFF"/>
                <w:sz w:val="20"/>
              </w:rPr>
            </w:pPr>
            <w:r w:rsidRPr="00293FBF">
              <w:rPr>
                <w:rFonts w:ascii="Calibri" w:hAnsi="Calibri"/>
                <w:color w:val="FFFFFF"/>
                <w:sz w:val="20"/>
              </w:rPr>
              <w:t>Acțiunea 2.1.2 Evaluare la nivelul AP, POAT, POIM și POC și activități destinate creșterii culturii de evaluare pentru FESI</w:t>
            </w:r>
          </w:p>
        </w:tc>
      </w:tr>
      <w:tr w:rsidR="00DD0EB5" w:rsidRPr="00293FBF" w14:paraId="53C2FA9E" w14:textId="77777777" w:rsidTr="00CA26D3">
        <w:tc>
          <w:tcPr>
            <w:tcW w:w="2235" w:type="dxa"/>
            <w:vMerge/>
            <w:tcBorders>
              <w:top w:val="dotDash" w:sz="4" w:space="0" w:color="auto"/>
              <w:left w:val="dotDash" w:sz="4" w:space="0" w:color="auto"/>
              <w:bottom w:val="dotDash" w:sz="4" w:space="0" w:color="auto"/>
              <w:right w:val="dotDash" w:sz="4" w:space="0" w:color="auto"/>
            </w:tcBorders>
            <w:shd w:val="clear" w:color="auto" w:fill="17365D" w:themeFill="text2" w:themeFillShade="BF"/>
            <w:vAlign w:val="center"/>
            <w:hideMark/>
          </w:tcPr>
          <w:p w14:paraId="06D70F33" w14:textId="77777777" w:rsidR="00DD0EB5" w:rsidRPr="00293FBF" w:rsidRDefault="00DD0EB5" w:rsidP="00786D80">
            <w:pPr>
              <w:spacing w:line="240" w:lineRule="auto"/>
              <w:rPr>
                <w:rFonts w:ascii="Calibri" w:hAnsi="Calibri"/>
                <w:b/>
                <w:color w:val="FFFFFF"/>
                <w:sz w:val="20"/>
                <w:szCs w:val="20"/>
              </w:rPr>
            </w:pPr>
          </w:p>
        </w:tc>
        <w:tc>
          <w:tcPr>
            <w:tcW w:w="3260" w:type="dxa"/>
            <w:tcBorders>
              <w:top w:val="dotDash" w:sz="4" w:space="0" w:color="auto"/>
              <w:left w:val="dotDash" w:sz="4" w:space="0" w:color="auto"/>
              <w:bottom w:val="dotDash" w:sz="4" w:space="0" w:color="auto"/>
              <w:right w:val="dotDash" w:sz="4" w:space="0" w:color="auto"/>
            </w:tcBorders>
            <w:shd w:val="clear" w:color="auto" w:fill="8DB3E2" w:themeFill="text2" w:themeFillTint="66"/>
            <w:hideMark/>
          </w:tcPr>
          <w:p w14:paraId="036ECB02" w14:textId="77777777" w:rsidR="00DD0EB5" w:rsidRPr="00293FBF" w:rsidRDefault="00DD0EB5" w:rsidP="00786D80">
            <w:pPr>
              <w:adjustRightInd w:val="0"/>
              <w:snapToGrid w:val="0"/>
              <w:spacing w:before="120" w:after="120" w:line="240" w:lineRule="auto"/>
              <w:rPr>
                <w:rFonts w:ascii="Calibri" w:hAnsi="Calibri"/>
                <w:color w:val="FFFFFF"/>
                <w:sz w:val="20"/>
                <w:szCs w:val="20"/>
              </w:rPr>
            </w:pPr>
            <w:r w:rsidRPr="00293FBF">
              <w:rPr>
                <w:rFonts w:ascii="Calibri" w:hAnsi="Calibri"/>
                <w:color w:val="FFFFFF"/>
                <w:sz w:val="20"/>
              </w:rPr>
              <w:t>Obiectivul specific 2.2 Dezvoltarea și menținerea unui sistem informatic funcțional și eficient pentru FSC, precum și întărirea capacității utilizatorilor săi</w:t>
            </w:r>
          </w:p>
        </w:tc>
        <w:tc>
          <w:tcPr>
            <w:tcW w:w="3544" w:type="dxa"/>
            <w:tcBorders>
              <w:top w:val="dotDash" w:sz="4" w:space="0" w:color="auto"/>
              <w:left w:val="dotDash" w:sz="4" w:space="0" w:color="auto"/>
              <w:bottom w:val="dotDash" w:sz="4" w:space="0" w:color="auto"/>
              <w:right w:val="dotDash" w:sz="4" w:space="0" w:color="auto"/>
            </w:tcBorders>
            <w:shd w:val="clear" w:color="auto" w:fill="C6D9F1" w:themeFill="text2" w:themeFillTint="33"/>
            <w:hideMark/>
          </w:tcPr>
          <w:p w14:paraId="4C6EB709" w14:textId="77777777" w:rsidR="00DD0EB5" w:rsidRPr="00293FBF" w:rsidRDefault="00DD0EB5" w:rsidP="00786D80">
            <w:pPr>
              <w:adjustRightInd w:val="0"/>
              <w:snapToGrid w:val="0"/>
              <w:spacing w:before="120" w:after="120" w:line="240" w:lineRule="auto"/>
              <w:rPr>
                <w:rFonts w:ascii="Calibri" w:hAnsi="Calibri"/>
                <w:sz w:val="20"/>
                <w:szCs w:val="24"/>
              </w:rPr>
            </w:pPr>
            <w:r w:rsidRPr="00293FBF">
              <w:rPr>
                <w:rFonts w:ascii="Calibri" w:hAnsi="Calibri"/>
                <w:sz w:val="20"/>
              </w:rPr>
              <w:t>Sistem informatic integrat funcțional, care generează date corecte și în timp util, pentru realizarea unui management corect şi eficient al programelor operaţionale</w:t>
            </w:r>
          </w:p>
        </w:tc>
        <w:tc>
          <w:tcPr>
            <w:tcW w:w="6378" w:type="dxa"/>
            <w:tcBorders>
              <w:top w:val="dotDash" w:sz="4" w:space="0" w:color="auto"/>
              <w:left w:val="dotDash" w:sz="4" w:space="0" w:color="auto"/>
              <w:bottom w:val="dotDash" w:sz="4" w:space="0" w:color="auto"/>
              <w:right w:val="dotDash" w:sz="4" w:space="0" w:color="auto"/>
            </w:tcBorders>
            <w:shd w:val="clear" w:color="auto" w:fill="548DD4" w:themeFill="text2" w:themeFillTint="99"/>
            <w:hideMark/>
          </w:tcPr>
          <w:p w14:paraId="4E70ADA9" w14:textId="77777777" w:rsidR="00DD0EB5" w:rsidRPr="00293FBF" w:rsidRDefault="00DD0EB5" w:rsidP="00786D80">
            <w:pPr>
              <w:adjustRightInd w:val="0"/>
              <w:snapToGrid w:val="0"/>
              <w:spacing w:before="120" w:after="120" w:line="240" w:lineRule="auto"/>
              <w:rPr>
                <w:rFonts w:ascii="Calibri" w:hAnsi="Calibri"/>
                <w:color w:val="FFFFFF"/>
                <w:sz w:val="20"/>
              </w:rPr>
            </w:pPr>
            <w:r w:rsidRPr="00293FBF">
              <w:rPr>
                <w:rFonts w:ascii="Calibri" w:hAnsi="Calibri"/>
                <w:color w:val="FFFFFF"/>
                <w:sz w:val="20"/>
              </w:rPr>
              <w:t>Acțiunea 2.2.1 Activități pentru dezvoltarea, îmbunătățirea şi mentenanţa SMIS2014+, MYSMIS2014 și a altor aplicații conexe acestora, precum şi a reţelei digitale și pentru sprijinirea unităţii centrale SMIS2014+, a reţelei de coordonatori și instruirea utilizatorilor acestor sisteme informatice</w:t>
            </w:r>
          </w:p>
        </w:tc>
      </w:tr>
      <w:tr w:rsidR="00DD0EB5" w:rsidRPr="00293FBF" w14:paraId="20E71BD6" w14:textId="77777777" w:rsidTr="00CA26D3">
        <w:tc>
          <w:tcPr>
            <w:tcW w:w="2235" w:type="dxa"/>
            <w:vMerge w:val="restart"/>
            <w:tcBorders>
              <w:top w:val="dotDash" w:sz="4" w:space="0" w:color="auto"/>
              <w:left w:val="dotDash" w:sz="4" w:space="0" w:color="auto"/>
              <w:bottom w:val="dotDash" w:sz="4" w:space="0" w:color="auto"/>
              <w:right w:val="dotDash" w:sz="4" w:space="0" w:color="auto"/>
            </w:tcBorders>
            <w:shd w:val="clear" w:color="auto" w:fill="17365D" w:themeFill="text2" w:themeFillShade="BF"/>
            <w:hideMark/>
          </w:tcPr>
          <w:p w14:paraId="7A157183" w14:textId="77777777" w:rsidR="00DD0EB5" w:rsidRPr="00293FBF" w:rsidRDefault="00DD0EB5" w:rsidP="00786D80">
            <w:pPr>
              <w:adjustRightInd w:val="0"/>
              <w:snapToGrid w:val="0"/>
              <w:spacing w:before="120" w:after="120" w:line="240" w:lineRule="auto"/>
              <w:rPr>
                <w:rFonts w:ascii="Calibri" w:hAnsi="Calibri"/>
                <w:b/>
                <w:color w:val="FFFFFF"/>
                <w:sz w:val="20"/>
                <w:szCs w:val="20"/>
              </w:rPr>
            </w:pPr>
            <w:r w:rsidRPr="00293FBF">
              <w:rPr>
                <w:rFonts w:ascii="Calibri" w:hAnsi="Calibri"/>
                <w:b/>
                <w:color w:val="FFFFFF"/>
                <w:sz w:val="20"/>
              </w:rPr>
              <w:t>Axa Prioritară 3 - Creșterea eficienței și eficacității resurselor umane implicate în sistemul de coordonare, gestionare şi control al FESI în România</w:t>
            </w:r>
          </w:p>
        </w:tc>
        <w:tc>
          <w:tcPr>
            <w:tcW w:w="3260" w:type="dxa"/>
            <w:vMerge w:val="restart"/>
            <w:tcBorders>
              <w:top w:val="dotDash" w:sz="4" w:space="0" w:color="auto"/>
              <w:left w:val="dotDash" w:sz="4" w:space="0" w:color="auto"/>
              <w:bottom w:val="dotDash" w:sz="4" w:space="0" w:color="auto"/>
              <w:right w:val="dotDash" w:sz="4" w:space="0" w:color="auto"/>
            </w:tcBorders>
            <w:shd w:val="clear" w:color="auto" w:fill="8DB3E2" w:themeFill="text2" w:themeFillTint="66"/>
            <w:hideMark/>
          </w:tcPr>
          <w:p w14:paraId="23B0A0EF" w14:textId="77777777" w:rsidR="00DD0EB5" w:rsidRPr="00293FBF" w:rsidRDefault="00DD0EB5" w:rsidP="00786D80">
            <w:pPr>
              <w:adjustRightInd w:val="0"/>
              <w:snapToGrid w:val="0"/>
              <w:spacing w:before="120" w:after="120" w:line="240" w:lineRule="auto"/>
              <w:rPr>
                <w:rFonts w:ascii="Calibri" w:hAnsi="Calibri"/>
                <w:color w:val="FFFFFF"/>
                <w:sz w:val="20"/>
                <w:szCs w:val="20"/>
              </w:rPr>
            </w:pPr>
            <w:r w:rsidRPr="00293FBF">
              <w:rPr>
                <w:rFonts w:ascii="Calibri" w:hAnsi="Calibri"/>
                <w:color w:val="FFFFFF"/>
                <w:sz w:val="20"/>
              </w:rPr>
              <w:t xml:space="preserve">Obiectivul specific 3.1 Dezvoltarea unei politici îmbunătățite a managementului resurselor umane care să asigure stabilitatea, calificarea și motivarea adecvată a personalului care lucrează în cadrul sistemului de coordonare, gestionare </w:t>
            </w:r>
            <w:r w:rsidRPr="00293FBF">
              <w:rPr>
                <w:rFonts w:ascii="Calibri" w:hAnsi="Calibri"/>
                <w:color w:val="FFFFFF"/>
                <w:sz w:val="20"/>
              </w:rPr>
              <w:lastRenderedPageBreak/>
              <w:t>și control al FESI</w:t>
            </w:r>
          </w:p>
        </w:tc>
        <w:tc>
          <w:tcPr>
            <w:tcW w:w="3544" w:type="dxa"/>
            <w:vMerge w:val="restart"/>
            <w:tcBorders>
              <w:top w:val="dotDash" w:sz="4" w:space="0" w:color="auto"/>
              <w:left w:val="dotDash" w:sz="4" w:space="0" w:color="auto"/>
              <w:bottom w:val="dotDash" w:sz="4" w:space="0" w:color="auto"/>
              <w:right w:val="dotDash" w:sz="4" w:space="0" w:color="auto"/>
            </w:tcBorders>
            <w:shd w:val="clear" w:color="auto" w:fill="C6D9F1" w:themeFill="text2" w:themeFillTint="33"/>
            <w:hideMark/>
          </w:tcPr>
          <w:p w14:paraId="4A1AAB7E" w14:textId="77777777" w:rsidR="00DD0EB5" w:rsidRPr="00293FBF" w:rsidRDefault="00DD0EB5" w:rsidP="00786D80">
            <w:pPr>
              <w:adjustRightInd w:val="0"/>
              <w:snapToGrid w:val="0"/>
              <w:spacing w:before="120" w:after="120" w:line="240" w:lineRule="auto"/>
              <w:rPr>
                <w:rFonts w:ascii="Calibri" w:hAnsi="Calibri"/>
                <w:sz w:val="20"/>
                <w:szCs w:val="24"/>
              </w:rPr>
            </w:pPr>
            <w:r w:rsidRPr="00293FBF">
              <w:rPr>
                <w:rFonts w:ascii="Calibri" w:hAnsi="Calibri"/>
                <w:sz w:val="20"/>
              </w:rPr>
              <w:lastRenderedPageBreak/>
              <w:t>Personal motivat, responsabilizat, stabil și înalt calificat în sistemul de coordonare, gestionare şi control al FESI</w:t>
            </w:r>
          </w:p>
        </w:tc>
        <w:tc>
          <w:tcPr>
            <w:tcW w:w="6378" w:type="dxa"/>
            <w:tcBorders>
              <w:top w:val="dotDash" w:sz="4" w:space="0" w:color="auto"/>
              <w:left w:val="dotDash" w:sz="4" w:space="0" w:color="auto"/>
              <w:bottom w:val="dotDash" w:sz="4" w:space="0" w:color="auto"/>
              <w:right w:val="dotDash" w:sz="4" w:space="0" w:color="auto"/>
            </w:tcBorders>
            <w:shd w:val="clear" w:color="auto" w:fill="548DD4" w:themeFill="text2" w:themeFillTint="99"/>
            <w:hideMark/>
          </w:tcPr>
          <w:p w14:paraId="7C31E33A" w14:textId="77777777" w:rsidR="00DD0EB5" w:rsidRPr="00293FBF" w:rsidRDefault="00DD0EB5" w:rsidP="00786D80">
            <w:pPr>
              <w:adjustRightInd w:val="0"/>
              <w:snapToGrid w:val="0"/>
              <w:spacing w:before="120" w:after="120" w:line="240" w:lineRule="auto"/>
              <w:rPr>
                <w:rFonts w:ascii="Calibri" w:hAnsi="Calibri"/>
                <w:color w:val="FFFFFF"/>
                <w:sz w:val="20"/>
              </w:rPr>
            </w:pPr>
            <w:r w:rsidRPr="00293FBF">
              <w:rPr>
                <w:rFonts w:ascii="Calibri" w:hAnsi="Calibri"/>
                <w:color w:val="FFFFFF"/>
                <w:sz w:val="20"/>
              </w:rPr>
              <w:t>Acțiunea 3.1.1. Implementarea unei politici orizontale de resurse umane şi a dezvoltării capacităţii manageriale pentru sistemul de coordonare, gestionare și control al FESI</w:t>
            </w:r>
          </w:p>
        </w:tc>
      </w:tr>
      <w:tr w:rsidR="00DD0EB5" w:rsidRPr="00293FBF" w14:paraId="4ED51AB5" w14:textId="77777777" w:rsidTr="00CA26D3">
        <w:tc>
          <w:tcPr>
            <w:tcW w:w="2235" w:type="dxa"/>
            <w:vMerge/>
            <w:tcBorders>
              <w:top w:val="dotDash" w:sz="4" w:space="0" w:color="auto"/>
              <w:left w:val="dotDash" w:sz="4" w:space="0" w:color="auto"/>
              <w:bottom w:val="dotDash" w:sz="4" w:space="0" w:color="auto"/>
              <w:right w:val="dotDash" w:sz="4" w:space="0" w:color="auto"/>
            </w:tcBorders>
            <w:shd w:val="clear" w:color="auto" w:fill="17365D" w:themeFill="text2" w:themeFillShade="BF"/>
            <w:vAlign w:val="center"/>
            <w:hideMark/>
          </w:tcPr>
          <w:p w14:paraId="5D23ACA5" w14:textId="77777777" w:rsidR="00DD0EB5" w:rsidRPr="00293FBF" w:rsidRDefault="00DD0EB5" w:rsidP="00786D80">
            <w:pPr>
              <w:spacing w:line="240" w:lineRule="auto"/>
              <w:rPr>
                <w:rFonts w:ascii="Calibri" w:hAnsi="Calibri"/>
                <w:b/>
                <w:color w:val="FFFFFF"/>
                <w:sz w:val="20"/>
                <w:szCs w:val="20"/>
              </w:rPr>
            </w:pPr>
          </w:p>
        </w:tc>
        <w:tc>
          <w:tcPr>
            <w:tcW w:w="3260" w:type="dxa"/>
            <w:vMerge/>
            <w:tcBorders>
              <w:top w:val="dotDash" w:sz="4" w:space="0" w:color="auto"/>
              <w:left w:val="dotDash" w:sz="4" w:space="0" w:color="auto"/>
              <w:bottom w:val="dotDash" w:sz="4" w:space="0" w:color="auto"/>
              <w:right w:val="dotDash" w:sz="4" w:space="0" w:color="auto"/>
            </w:tcBorders>
            <w:shd w:val="clear" w:color="auto" w:fill="8DB3E2" w:themeFill="text2" w:themeFillTint="66"/>
            <w:vAlign w:val="center"/>
            <w:hideMark/>
          </w:tcPr>
          <w:p w14:paraId="3CA30FDB" w14:textId="77777777" w:rsidR="00DD0EB5" w:rsidRPr="00293FBF" w:rsidRDefault="00DD0EB5" w:rsidP="00786D80">
            <w:pPr>
              <w:spacing w:line="240" w:lineRule="auto"/>
              <w:rPr>
                <w:rFonts w:ascii="Calibri" w:hAnsi="Calibri"/>
                <w:color w:val="FFFFFF"/>
                <w:sz w:val="20"/>
                <w:szCs w:val="20"/>
              </w:rPr>
            </w:pPr>
          </w:p>
        </w:tc>
        <w:tc>
          <w:tcPr>
            <w:tcW w:w="3544" w:type="dxa"/>
            <w:vMerge/>
            <w:tcBorders>
              <w:top w:val="dotDash" w:sz="4" w:space="0" w:color="auto"/>
              <w:left w:val="dotDash" w:sz="4" w:space="0" w:color="auto"/>
              <w:bottom w:val="dotDash" w:sz="4" w:space="0" w:color="auto"/>
              <w:right w:val="dotDash" w:sz="4" w:space="0" w:color="auto"/>
            </w:tcBorders>
            <w:shd w:val="clear" w:color="auto" w:fill="C6D9F1" w:themeFill="text2" w:themeFillTint="33"/>
            <w:vAlign w:val="center"/>
            <w:hideMark/>
          </w:tcPr>
          <w:p w14:paraId="56A41D33" w14:textId="77777777" w:rsidR="00DD0EB5" w:rsidRPr="00293FBF" w:rsidRDefault="00DD0EB5" w:rsidP="00786D80">
            <w:pPr>
              <w:spacing w:line="240" w:lineRule="auto"/>
              <w:rPr>
                <w:rFonts w:ascii="Calibri" w:hAnsi="Calibri"/>
                <w:sz w:val="20"/>
                <w:szCs w:val="24"/>
              </w:rPr>
            </w:pPr>
          </w:p>
        </w:tc>
        <w:tc>
          <w:tcPr>
            <w:tcW w:w="6378" w:type="dxa"/>
            <w:tcBorders>
              <w:top w:val="dotDash" w:sz="4" w:space="0" w:color="auto"/>
              <w:left w:val="dotDash" w:sz="4" w:space="0" w:color="auto"/>
              <w:bottom w:val="dotDash" w:sz="4" w:space="0" w:color="auto"/>
              <w:right w:val="dotDash" w:sz="4" w:space="0" w:color="auto"/>
            </w:tcBorders>
            <w:shd w:val="clear" w:color="auto" w:fill="548DD4" w:themeFill="text2" w:themeFillTint="99"/>
            <w:hideMark/>
          </w:tcPr>
          <w:p w14:paraId="710102CB" w14:textId="77777777" w:rsidR="00DD0EB5" w:rsidRPr="00293FBF" w:rsidRDefault="00DD0EB5" w:rsidP="00786D80">
            <w:pPr>
              <w:adjustRightInd w:val="0"/>
              <w:snapToGrid w:val="0"/>
              <w:spacing w:before="120" w:after="120" w:line="240" w:lineRule="auto"/>
              <w:rPr>
                <w:rFonts w:ascii="Calibri" w:hAnsi="Calibri"/>
                <w:color w:val="FFFFFF"/>
                <w:sz w:val="20"/>
              </w:rPr>
            </w:pPr>
            <w:r w:rsidRPr="00293FBF">
              <w:rPr>
                <w:rFonts w:ascii="Calibri" w:hAnsi="Calibri"/>
                <w:color w:val="FFFFFF"/>
                <w:sz w:val="20"/>
              </w:rPr>
              <w:t>Acțiunea 3.1.2. Asigurarea resurselor financiare pentru remunerarea personalului din sistemul de coordonare și control al FESI și din sistemul de management al POAT, POIM și POC</w:t>
            </w:r>
          </w:p>
        </w:tc>
      </w:tr>
    </w:tbl>
    <w:p w14:paraId="606E806C" w14:textId="77777777" w:rsidR="00786D80" w:rsidRPr="00293FBF" w:rsidRDefault="00786D80" w:rsidP="00786D80"/>
    <w:p w14:paraId="0A4193F1" w14:textId="77777777" w:rsidR="00CA26D3" w:rsidRPr="00293FBF" w:rsidRDefault="00CA26D3" w:rsidP="00786D80">
      <w:pPr>
        <w:sectPr w:rsidR="00CA26D3" w:rsidRPr="00293FBF" w:rsidSect="00CA26D3">
          <w:pgSz w:w="16838" w:h="11906" w:orient="landscape"/>
          <w:pgMar w:top="1417" w:right="851" w:bottom="1133" w:left="851" w:header="708" w:footer="422" w:gutter="0"/>
          <w:cols w:space="708"/>
          <w:docGrid w:linePitch="360"/>
        </w:sectPr>
      </w:pPr>
    </w:p>
    <w:p w14:paraId="10D53CD3" w14:textId="77777777" w:rsidR="00786D80" w:rsidRPr="00293FBF" w:rsidRDefault="00786D80" w:rsidP="003D0CCD">
      <w:pPr>
        <w:spacing w:after="0"/>
      </w:pPr>
      <w:commentRangeStart w:id="15"/>
    </w:p>
    <w:p w14:paraId="5F8B2DF0" w14:textId="77777777" w:rsidR="005C588D" w:rsidRPr="00293FBF" w:rsidRDefault="003C065F" w:rsidP="003D0CCD">
      <w:pPr>
        <w:pStyle w:val="Heading2"/>
        <w:numPr>
          <w:ilvl w:val="1"/>
          <w:numId w:val="21"/>
        </w:numPr>
        <w:spacing w:before="0" w:after="120" w:line="240" w:lineRule="auto"/>
        <w:ind w:left="357" w:hanging="357"/>
        <w:rPr>
          <w:rFonts w:eastAsia="Calibri"/>
        </w:rPr>
      </w:pPr>
      <w:bookmarkStart w:id="16" w:name="_Toc465683040"/>
      <w:r w:rsidRPr="00293FBF">
        <w:rPr>
          <w:rFonts w:eastAsia="Calibri"/>
        </w:rPr>
        <w:t>Alocarea financiară</w:t>
      </w:r>
      <w:bookmarkEnd w:id="16"/>
      <w:commentRangeEnd w:id="15"/>
      <w:r w:rsidR="001B2216">
        <w:rPr>
          <w:rStyle w:val="CommentReference"/>
          <w:rFonts w:asciiTheme="minorHAnsi" w:eastAsiaTheme="minorHAnsi" w:hAnsiTheme="minorHAnsi" w:cstheme="minorBidi"/>
          <w:b w:val="0"/>
          <w:bCs w:val="0"/>
          <w:color w:val="auto"/>
        </w:rPr>
        <w:commentReference w:id="15"/>
      </w:r>
    </w:p>
    <w:tbl>
      <w:tblPr>
        <w:tblStyle w:val="LightShading-Accent1"/>
        <w:tblW w:w="9606" w:type="dxa"/>
        <w:tblLook w:val="04A0" w:firstRow="1" w:lastRow="0" w:firstColumn="1" w:lastColumn="0" w:noHBand="0" w:noVBand="1"/>
      </w:tblPr>
      <w:tblGrid>
        <w:gridCol w:w="960"/>
        <w:gridCol w:w="3401"/>
        <w:gridCol w:w="2459"/>
        <w:gridCol w:w="2236"/>
        <w:gridCol w:w="2459"/>
      </w:tblGrid>
      <w:tr w:rsidR="00FE2AF0" w:rsidRPr="00293FBF" w14:paraId="6E28E9DF" w14:textId="77777777" w:rsidTr="0035710D">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14:paraId="796E2E5F" w14:textId="77777777" w:rsidR="00FE2AF0" w:rsidRPr="00293FBF" w:rsidRDefault="00FE2AF0" w:rsidP="00FE2AF0">
            <w:pPr>
              <w:rPr>
                <w:rFonts w:ascii="Calibri" w:eastAsia="Times New Roman" w:hAnsi="Calibri" w:cs="Times New Roman"/>
                <w:color w:val="000000"/>
                <w:lang w:eastAsia="ro-RO"/>
              </w:rPr>
            </w:pPr>
          </w:p>
        </w:tc>
        <w:tc>
          <w:tcPr>
            <w:tcW w:w="3401" w:type="dxa"/>
            <w:noWrap/>
            <w:hideMark/>
          </w:tcPr>
          <w:p w14:paraId="12F5D8B8" w14:textId="77777777" w:rsidR="00FE2AF0" w:rsidRPr="00293FBF" w:rsidRDefault="0035710D" w:rsidP="00FE2AF0">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Categorie regiune</w:t>
            </w:r>
          </w:p>
        </w:tc>
        <w:tc>
          <w:tcPr>
            <w:tcW w:w="1843" w:type="dxa"/>
            <w:noWrap/>
            <w:hideMark/>
          </w:tcPr>
          <w:p w14:paraId="7C87B506" w14:textId="77777777" w:rsidR="00FE2AF0" w:rsidRPr="00293FBF" w:rsidRDefault="0035710D" w:rsidP="0035710D">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Sprijinul din partea Uniunii Europene</w:t>
            </w:r>
          </w:p>
        </w:tc>
        <w:tc>
          <w:tcPr>
            <w:tcW w:w="1785" w:type="dxa"/>
            <w:noWrap/>
            <w:hideMark/>
          </w:tcPr>
          <w:p w14:paraId="7D38B17E" w14:textId="77777777" w:rsidR="00FE2AF0" w:rsidRPr="00293FBF" w:rsidRDefault="0035710D" w:rsidP="0035710D">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Finanțarea publică națională</w:t>
            </w:r>
          </w:p>
        </w:tc>
        <w:tc>
          <w:tcPr>
            <w:tcW w:w="1617" w:type="dxa"/>
            <w:noWrap/>
            <w:hideMark/>
          </w:tcPr>
          <w:p w14:paraId="02FE3AF8" w14:textId="77777777" w:rsidR="00FE2AF0" w:rsidRPr="00293FBF" w:rsidRDefault="0035710D" w:rsidP="0035710D">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Finanțare totală</w:t>
            </w:r>
          </w:p>
        </w:tc>
      </w:tr>
      <w:tr w:rsidR="0035710D" w:rsidRPr="00293FBF" w14:paraId="49E198BB" w14:textId="77777777" w:rsidTr="0035710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361" w:type="dxa"/>
            <w:gridSpan w:val="2"/>
            <w:noWrap/>
          </w:tcPr>
          <w:p w14:paraId="32A10F8B" w14:textId="77777777" w:rsidR="0035710D" w:rsidRPr="00293FBF" w:rsidRDefault="0035710D" w:rsidP="0035710D">
            <w:pPr>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Axa Prioritară 1</w:t>
            </w:r>
          </w:p>
        </w:tc>
        <w:tc>
          <w:tcPr>
            <w:tcW w:w="1843" w:type="dxa"/>
            <w:noWrap/>
            <w:vAlign w:val="bottom"/>
          </w:tcPr>
          <w:p w14:paraId="67DE17E4" w14:textId="77777777" w:rsidR="0035710D" w:rsidRPr="00293FBF" w:rsidRDefault="0057366E">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rPr>
            </w:pPr>
            <w:ins w:id="17" w:author="Gabriela Popescu" w:date="2018-04-24T09:21:00Z">
              <w:r>
                <w:rPr>
                  <w:rFonts w:ascii="Calibri" w:hAnsi="Calibri"/>
                  <w:b/>
                  <w:color w:val="000000"/>
                </w:rPr>
                <w:t>41.600.000</w:t>
              </w:r>
            </w:ins>
            <w:del w:id="18" w:author="Gabriela Popescu" w:date="2018-04-24T09:15:00Z">
              <w:r w:rsidR="0035710D" w:rsidRPr="00293FBF" w:rsidDel="0057366E">
                <w:rPr>
                  <w:rFonts w:ascii="Calibri" w:hAnsi="Calibri"/>
                  <w:b/>
                  <w:color w:val="000000"/>
                </w:rPr>
                <w:delText>66.600.000</w:delText>
              </w:r>
            </w:del>
          </w:p>
        </w:tc>
        <w:tc>
          <w:tcPr>
            <w:tcW w:w="1785" w:type="dxa"/>
            <w:noWrap/>
            <w:vAlign w:val="bottom"/>
          </w:tcPr>
          <w:p w14:paraId="4E478235" w14:textId="77777777" w:rsidR="0035710D" w:rsidRPr="00293FBF" w:rsidRDefault="0057366E">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rPr>
            </w:pPr>
            <w:ins w:id="19" w:author="Gabriela Popescu" w:date="2018-04-24T09:21:00Z">
              <w:r>
                <w:rPr>
                  <w:rFonts w:ascii="Calibri" w:hAnsi="Calibri"/>
                  <w:b/>
                  <w:color w:val="000000"/>
                </w:rPr>
                <w:t>7.517.365</w:t>
              </w:r>
            </w:ins>
            <w:del w:id="20" w:author="Gabriela Popescu" w:date="2018-04-24T09:15:00Z">
              <w:r w:rsidR="0035710D" w:rsidRPr="00293FBF" w:rsidDel="0057366E">
                <w:rPr>
                  <w:rFonts w:ascii="Calibri" w:hAnsi="Calibri"/>
                  <w:b/>
                  <w:color w:val="000000"/>
                </w:rPr>
                <w:delText>12.035.012</w:delText>
              </w:r>
            </w:del>
          </w:p>
        </w:tc>
        <w:tc>
          <w:tcPr>
            <w:tcW w:w="1617" w:type="dxa"/>
            <w:noWrap/>
            <w:vAlign w:val="bottom"/>
          </w:tcPr>
          <w:p w14:paraId="285B192D" w14:textId="77777777" w:rsidR="0035710D" w:rsidRPr="00293FBF" w:rsidRDefault="0057366E">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rPr>
            </w:pPr>
            <w:ins w:id="21" w:author="Gabriela Popescu" w:date="2018-04-24T09:21:00Z">
              <w:r>
                <w:rPr>
                  <w:rFonts w:ascii="Calibri" w:hAnsi="Calibri"/>
                  <w:b/>
                  <w:color w:val="000000"/>
                </w:rPr>
                <w:t>49.117.365</w:t>
              </w:r>
            </w:ins>
            <w:del w:id="22" w:author="Gabriela Popescu" w:date="2018-04-24T09:15:00Z">
              <w:r w:rsidR="0035710D" w:rsidRPr="00293FBF" w:rsidDel="0057366E">
                <w:rPr>
                  <w:rFonts w:ascii="Calibri" w:hAnsi="Calibri"/>
                  <w:b/>
                  <w:color w:val="000000"/>
                </w:rPr>
                <w:delText>78.635.012</w:delText>
              </w:r>
            </w:del>
          </w:p>
        </w:tc>
      </w:tr>
      <w:tr w:rsidR="0035710D" w:rsidRPr="00293FBF" w14:paraId="3BD58010" w14:textId="77777777" w:rsidTr="0035710D">
        <w:trPr>
          <w:trHeight w:val="300"/>
        </w:trPr>
        <w:tc>
          <w:tcPr>
            <w:cnfStyle w:val="001000000000" w:firstRow="0" w:lastRow="0" w:firstColumn="1" w:lastColumn="0" w:oddVBand="0" w:evenVBand="0" w:oddHBand="0" w:evenHBand="0" w:firstRowFirstColumn="0" w:firstRowLastColumn="0" w:lastRowFirstColumn="0" w:lastRowLastColumn="0"/>
            <w:tcW w:w="960" w:type="dxa"/>
            <w:noWrap/>
          </w:tcPr>
          <w:p w14:paraId="6EAD1F6A" w14:textId="77777777" w:rsidR="0035710D" w:rsidRPr="00293FBF" w:rsidRDefault="0035710D" w:rsidP="00FE2AF0">
            <w:pPr>
              <w:rPr>
                <w:rFonts w:ascii="Calibri" w:eastAsia="Times New Roman" w:hAnsi="Calibri" w:cs="Times New Roman"/>
                <w:color w:val="000000"/>
                <w:lang w:eastAsia="ro-RO"/>
              </w:rPr>
            </w:pPr>
          </w:p>
        </w:tc>
        <w:tc>
          <w:tcPr>
            <w:tcW w:w="3401" w:type="dxa"/>
            <w:noWrap/>
            <w:hideMark/>
          </w:tcPr>
          <w:p w14:paraId="029B0B6A" w14:textId="77777777" w:rsidR="0035710D" w:rsidRPr="00293FBF" w:rsidRDefault="0035710D" w:rsidP="00FE2AF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 Regiuni mai puțin dezvoltate</w:t>
            </w:r>
          </w:p>
        </w:tc>
        <w:tc>
          <w:tcPr>
            <w:tcW w:w="1843" w:type="dxa"/>
            <w:noWrap/>
            <w:hideMark/>
          </w:tcPr>
          <w:p w14:paraId="11119630" w14:textId="77777777" w:rsidR="0035710D" w:rsidRPr="00293FBF" w:rsidRDefault="0057366E" w:rsidP="00FE2AF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ro-RO"/>
              </w:rPr>
            </w:pPr>
            <w:ins w:id="23" w:author="Gabriela Popescu" w:date="2018-04-24T09:14:00Z">
              <w:r>
                <w:rPr>
                  <w:rFonts w:ascii="Calibri" w:eastAsia="Times New Roman" w:hAnsi="Calibri" w:cs="Times New Roman"/>
                  <w:color w:val="000000"/>
                  <w:lang w:eastAsia="ro-RO"/>
                </w:rPr>
                <w:t>39.203.840</w:t>
              </w:r>
            </w:ins>
            <w:del w:id="24" w:author="Gabriela Popescu" w:date="2018-04-24T09:14:00Z">
              <w:r w:rsidR="0035710D" w:rsidRPr="00293FBF" w:rsidDel="0057366E">
                <w:rPr>
                  <w:rFonts w:ascii="Calibri" w:eastAsia="Times New Roman" w:hAnsi="Calibri" w:cs="Times New Roman"/>
                  <w:color w:val="000000"/>
                  <w:lang w:eastAsia="ro-RO"/>
                </w:rPr>
                <w:delText>62.763.840</w:delText>
              </w:r>
            </w:del>
          </w:p>
        </w:tc>
        <w:tc>
          <w:tcPr>
            <w:tcW w:w="1785" w:type="dxa"/>
            <w:noWrap/>
            <w:hideMark/>
          </w:tcPr>
          <w:p w14:paraId="6ABB5726" w14:textId="77777777" w:rsidR="0035710D" w:rsidRPr="00293FBF" w:rsidRDefault="0057366E" w:rsidP="00FE2AF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ro-RO"/>
              </w:rPr>
            </w:pPr>
            <w:ins w:id="25" w:author="Gabriela Popescu" w:date="2018-04-24T09:14:00Z">
              <w:r>
                <w:rPr>
                  <w:rFonts w:ascii="Calibri" w:eastAsia="Times New Roman" w:hAnsi="Calibri" w:cs="Times New Roman"/>
                  <w:color w:val="000000"/>
                  <w:lang w:eastAsia="ro-RO"/>
                </w:rPr>
                <w:t>6.918.325</w:t>
              </w:r>
            </w:ins>
            <w:del w:id="26" w:author="Gabriela Popescu" w:date="2018-04-24T09:14:00Z">
              <w:r w:rsidR="0035710D" w:rsidRPr="00293FBF" w:rsidDel="0057366E">
                <w:rPr>
                  <w:rFonts w:ascii="Calibri" w:eastAsia="Times New Roman" w:hAnsi="Calibri" w:cs="Times New Roman"/>
                  <w:color w:val="000000"/>
                  <w:lang w:eastAsia="ro-RO"/>
                </w:rPr>
                <w:delText>11.075.972</w:delText>
              </w:r>
            </w:del>
          </w:p>
        </w:tc>
        <w:tc>
          <w:tcPr>
            <w:tcW w:w="1617" w:type="dxa"/>
            <w:noWrap/>
            <w:hideMark/>
          </w:tcPr>
          <w:p w14:paraId="300B47FD" w14:textId="77777777" w:rsidR="0035710D" w:rsidRPr="00293FBF" w:rsidRDefault="0035710D" w:rsidP="00FE2AF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ro-RO"/>
              </w:rPr>
            </w:pPr>
            <w:del w:id="27" w:author="Gabriela Popescu" w:date="2018-04-24T09:15:00Z">
              <w:r w:rsidRPr="00293FBF" w:rsidDel="0057366E">
                <w:rPr>
                  <w:rFonts w:ascii="Calibri" w:eastAsia="Times New Roman" w:hAnsi="Calibri" w:cs="Times New Roman"/>
                  <w:color w:val="000000"/>
                  <w:lang w:eastAsia="ro-RO"/>
                </w:rPr>
                <w:delText>73.839.812</w:delText>
              </w:r>
            </w:del>
            <w:ins w:id="28" w:author="Gabriela Popescu" w:date="2018-04-24T09:15:00Z">
              <w:r w:rsidR="0057366E">
                <w:rPr>
                  <w:rFonts w:ascii="Calibri" w:eastAsia="Times New Roman" w:hAnsi="Calibri" w:cs="Times New Roman"/>
                  <w:color w:val="000000"/>
                  <w:lang w:eastAsia="ro-RO"/>
                </w:rPr>
                <w:t>46.122.165</w:t>
              </w:r>
            </w:ins>
          </w:p>
        </w:tc>
      </w:tr>
      <w:tr w:rsidR="0035710D" w:rsidRPr="00293FBF" w14:paraId="7589BA97" w14:textId="77777777" w:rsidTr="0035710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0" w:type="dxa"/>
            <w:shd w:val="clear" w:color="auto" w:fill="auto"/>
            <w:noWrap/>
          </w:tcPr>
          <w:p w14:paraId="089EC6C6" w14:textId="77777777" w:rsidR="0035710D" w:rsidRPr="00293FBF" w:rsidRDefault="0035710D" w:rsidP="00FE2AF0">
            <w:pPr>
              <w:rPr>
                <w:rFonts w:ascii="Calibri" w:eastAsia="Times New Roman" w:hAnsi="Calibri" w:cs="Times New Roman"/>
                <w:color w:val="000000"/>
                <w:lang w:eastAsia="ro-RO"/>
              </w:rPr>
            </w:pPr>
          </w:p>
        </w:tc>
        <w:tc>
          <w:tcPr>
            <w:tcW w:w="3401" w:type="dxa"/>
            <w:shd w:val="clear" w:color="auto" w:fill="auto"/>
            <w:noWrap/>
            <w:hideMark/>
          </w:tcPr>
          <w:p w14:paraId="4E3C4F0E" w14:textId="77777777" w:rsidR="0035710D" w:rsidRPr="00293FBF" w:rsidRDefault="0035710D" w:rsidP="00FE2AF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 Regiuni mai dezvoltate</w:t>
            </w:r>
          </w:p>
        </w:tc>
        <w:tc>
          <w:tcPr>
            <w:tcW w:w="1843" w:type="dxa"/>
            <w:shd w:val="clear" w:color="auto" w:fill="auto"/>
            <w:noWrap/>
            <w:hideMark/>
          </w:tcPr>
          <w:p w14:paraId="7AB19D9B" w14:textId="77777777" w:rsidR="0035710D" w:rsidRPr="00293FBF" w:rsidRDefault="0057366E" w:rsidP="00FE2AF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ro-RO"/>
              </w:rPr>
            </w:pPr>
            <w:ins w:id="29" w:author="Gabriela Popescu" w:date="2018-04-24T09:15:00Z">
              <w:r>
                <w:rPr>
                  <w:rFonts w:ascii="Calibri" w:eastAsia="Times New Roman" w:hAnsi="Calibri" w:cs="Times New Roman"/>
                  <w:color w:val="000000"/>
                  <w:lang w:eastAsia="ro-RO"/>
                </w:rPr>
                <w:t>2.396.160</w:t>
              </w:r>
            </w:ins>
            <w:del w:id="30" w:author="Gabriela Popescu" w:date="2018-04-24T09:15:00Z">
              <w:r w:rsidR="0035710D" w:rsidRPr="00293FBF" w:rsidDel="0057366E">
                <w:rPr>
                  <w:rFonts w:ascii="Calibri" w:eastAsia="Times New Roman" w:hAnsi="Calibri" w:cs="Times New Roman"/>
                  <w:color w:val="000000"/>
                  <w:lang w:eastAsia="ro-RO"/>
                </w:rPr>
                <w:delText>3.836.160</w:delText>
              </w:r>
            </w:del>
          </w:p>
        </w:tc>
        <w:tc>
          <w:tcPr>
            <w:tcW w:w="1785" w:type="dxa"/>
            <w:shd w:val="clear" w:color="auto" w:fill="auto"/>
            <w:noWrap/>
            <w:hideMark/>
          </w:tcPr>
          <w:p w14:paraId="0AF83521" w14:textId="77777777" w:rsidR="0035710D" w:rsidRPr="00293FBF" w:rsidRDefault="0057366E" w:rsidP="00FE2AF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ro-RO"/>
              </w:rPr>
            </w:pPr>
            <w:ins w:id="31" w:author="Gabriela Popescu" w:date="2018-04-24T09:15:00Z">
              <w:r>
                <w:rPr>
                  <w:rFonts w:ascii="Calibri" w:eastAsia="Times New Roman" w:hAnsi="Calibri" w:cs="Times New Roman"/>
                  <w:color w:val="000000"/>
                  <w:lang w:eastAsia="ro-RO"/>
                </w:rPr>
                <w:t>599.040</w:t>
              </w:r>
            </w:ins>
            <w:del w:id="32" w:author="Gabriela Popescu" w:date="2018-04-24T09:15:00Z">
              <w:r w:rsidR="0035710D" w:rsidRPr="00293FBF" w:rsidDel="0057366E">
                <w:rPr>
                  <w:rFonts w:ascii="Calibri" w:eastAsia="Times New Roman" w:hAnsi="Calibri" w:cs="Times New Roman"/>
                  <w:color w:val="000000"/>
                  <w:lang w:eastAsia="ro-RO"/>
                </w:rPr>
                <w:delText>959.040</w:delText>
              </w:r>
            </w:del>
          </w:p>
        </w:tc>
        <w:tc>
          <w:tcPr>
            <w:tcW w:w="1617" w:type="dxa"/>
            <w:shd w:val="clear" w:color="auto" w:fill="auto"/>
            <w:noWrap/>
            <w:hideMark/>
          </w:tcPr>
          <w:p w14:paraId="6F1AE32A" w14:textId="77777777" w:rsidR="0035710D" w:rsidRPr="00293FBF" w:rsidRDefault="0057366E" w:rsidP="00FE2AF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ro-RO"/>
              </w:rPr>
            </w:pPr>
            <w:ins w:id="33" w:author="Gabriela Popescu" w:date="2018-04-24T09:15:00Z">
              <w:r>
                <w:rPr>
                  <w:rFonts w:ascii="Calibri" w:eastAsia="Times New Roman" w:hAnsi="Calibri" w:cs="Times New Roman"/>
                  <w:color w:val="000000"/>
                  <w:lang w:eastAsia="ro-RO"/>
                </w:rPr>
                <w:t>2.995.200</w:t>
              </w:r>
            </w:ins>
            <w:del w:id="34" w:author="Gabriela Popescu" w:date="2018-04-24T09:15:00Z">
              <w:r w:rsidR="0035710D" w:rsidRPr="00293FBF" w:rsidDel="0057366E">
                <w:rPr>
                  <w:rFonts w:ascii="Calibri" w:eastAsia="Times New Roman" w:hAnsi="Calibri" w:cs="Times New Roman"/>
                  <w:color w:val="000000"/>
                  <w:lang w:eastAsia="ro-RO"/>
                </w:rPr>
                <w:delText>4.795.200</w:delText>
              </w:r>
            </w:del>
          </w:p>
        </w:tc>
      </w:tr>
      <w:tr w:rsidR="0035710D" w:rsidRPr="00293FBF" w14:paraId="5989F1C0" w14:textId="77777777" w:rsidTr="0035710D">
        <w:trPr>
          <w:trHeight w:val="300"/>
        </w:trPr>
        <w:tc>
          <w:tcPr>
            <w:cnfStyle w:val="001000000000" w:firstRow="0" w:lastRow="0" w:firstColumn="1" w:lastColumn="0" w:oddVBand="0" w:evenVBand="0" w:oddHBand="0" w:evenHBand="0" w:firstRowFirstColumn="0" w:firstRowLastColumn="0" w:lastRowFirstColumn="0" w:lastRowLastColumn="0"/>
            <w:tcW w:w="4361" w:type="dxa"/>
            <w:gridSpan w:val="2"/>
            <w:shd w:val="clear" w:color="auto" w:fill="DBE5F1" w:themeFill="accent1" w:themeFillTint="33"/>
            <w:noWrap/>
          </w:tcPr>
          <w:p w14:paraId="3FC82845" w14:textId="77777777" w:rsidR="0035710D" w:rsidRPr="00293FBF" w:rsidRDefault="0035710D" w:rsidP="009D2531">
            <w:pPr>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Axa Prioritară 2</w:t>
            </w:r>
          </w:p>
        </w:tc>
        <w:tc>
          <w:tcPr>
            <w:tcW w:w="1843" w:type="dxa"/>
            <w:shd w:val="clear" w:color="auto" w:fill="DBE5F1" w:themeFill="accent1" w:themeFillTint="33"/>
            <w:noWrap/>
            <w:vAlign w:val="bottom"/>
          </w:tcPr>
          <w:p w14:paraId="7CBDAAD1" w14:textId="77777777" w:rsidR="0035710D" w:rsidRPr="00293FBF" w:rsidRDefault="0035710D">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rPr>
            </w:pPr>
            <w:r w:rsidRPr="00293FBF">
              <w:rPr>
                <w:rFonts w:ascii="Calibri" w:hAnsi="Calibri"/>
                <w:b/>
                <w:color w:val="000000"/>
              </w:rPr>
              <w:t>54.500.000</w:t>
            </w:r>
          </w:p>
        </w:tc>
        <w:tc>
          <w:tcPr>
            <w:tcW w:w="1785" w:type="dxa"/>
            <w:shd w:val="clear" w:color="auto" w:fill="DBE5F1" w:themeFill="accent1" w:themeFillTint="33"/>
            <w:noWrap/>
            <w:vAlign w:val="bottom"/>
          </w:tcPr>
          <w:p w14:paraId="134F0645" w14:textId="77777777" w:rsidR="0035710D" w:rsidRPr="00293FBF" w:rsidRDefault="0035710D">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rPr>
            </w:pPr>
            <w:r w:rsidRPr="00293FBF">
              <w:rPr>
                <w:rFonts w:ascii="Calibri" w:hAnsi="Calibri"/>
                <w:b/>
                <w:color w:val="000000"/>
              </w:rPr>
              <w:t>9.848.471</w:t>
            </w:r>
          </w:p>
        </w:tc>
        <w:tc>
          <w:tcPr>
            <w:tcW w:w="1617" w:type="dxa"/>
            <w:shd w:val="clear" w:color="auto" w:fill="DBE5F1" w:themeFill="accent1" w:themeFillTint="33"/>
            <w:noWrap/>
            <w:vAlign w:val="bottom"/>
          </w:tcPr>
          <w:p w14:paraId="59B03FBC" w14:textId="77777777" w:rsidR="0035710D" w:rsidRPr="00293FBF" w:rsidRDefault="0035710D">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rPr>
            </w:pPr>
            <w:r w:rsidRPr="00293FBF">
              <w:rPr>
                <w:rFonts w:ascii="Calibri" w:hAnsi="Calibri"/>
                <w:b/>
                <w:color w:val="000000"/>
              </w:rPr>
              <w:t>64.348.471</w:t>
            </w:r>
          </w:p>
        </w:tc>
      </w:tr>
      <w:tr w:rsidR="0035710D" w:rsidRPr="00293FBF" w14:paraId="45388E6D" w14:textId="77777777" w:rsidTr="0035710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0" w:type="dxa"/>
            <w:shd w:val="clear" w:color="auto" w:fill="auto"/>
            <w:noWrap/>
            <w:hideMark/>
          </w:tcPr>
          <w:p w14:paraId="1C0C4684" w14:textId="77777777" w:rsidR="0035710D" w:rsidRPr="00293FBF" w:rsidRDefault="0035710D" w:rsidP="009D2531">
            <w:pPr>
              <w:rPr>
                <w:rFonts w:ascii="Calibri" w:eastAsia="Times New Roman" w:hAnsi="Calibri" w:cs="Times New Roman"/>
                <w:color w:val="000000"/>
                <w:lang w:eastAsia="ro-RO"/>
              </w:rPr>
            </w:pPr>
          </w:p>
        </w:tc>
        <w:tc>
          <w:tcPr>
            <w:tcW w:w="3401" w:type="dxa"/>
            <w:shd w:val="clear" w:color="auto" w:fill="auto"/>
            <w:noWrap/>
            <w:hideMark/>
          </w:tcPr>
          <w:p w14:paraId="1DFA01C8" w14:textId="77777777" w:rsidR="0035710D" w:rsidRPr="00293FBF" w:rsidRDefault="0035710D" w:rsidP="009D253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 Regiuni mai puțin dezvoltate</w:t>
            </w:r>
          </w:p>
        </w:tc>
        <w:tc>
          <w:tcPr>
            <w:tcW w:w="1843" w:type="dxa"/>
            <w:shd w:val="clear" w:color="auto" w:fill="auto"/>
            <w:noWrap/>
            <w:hideMark/>
          </w:tcPr>
          <w:p w14:paraId="1B23289B" w14:textId="77777777" w:rsidR="0035710D" w:rsidRPr="00293FBF" w:rsidRDefault="0035710D" w:rsidP="00FE2AF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51.360.800</w:t>
            </w:r>
          </w:p>
        </w:tc>
        <w:tc>
          <w:tcPr>
            <w:tcW w:w="1785" w:type="dxa"/>
            <w:shd w:val="clear" w:color="auto" w:fill="auto"/>
            <w:noWrap/>
            <w:hideMark/>
          </w:tcPr>
          <w:p w14:paraId="2ED978B5" w14:textId="77777777" w:rsidR="0035710D" w:rsidRPr="00293FBF" w:rsidRDefault="0035710D" w:rsidP="00FE2AF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9.063.671</w:t>
            </w:r>
          </w:p>
        </w:tc>
        <w:tc>
          <w:tcPr>
            <w:tcW w:w="1617" w:type="dxa"/>
            <w:shd w:val="clear" w:color="auto" w:fill="auto"/>
            <w:noWrap/>
            <w:hideMark/>
          </w:tcPr>
          <w:p w14:paraId="67F88CA5" w14:textId="77777777" w:rsidR="0035710D" w:rsidRPr="00293FBF" w:rsidRDefault="0035710D" w:rsidP="00FE2AF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60.424.471</w:t>
            </w:r>
          </w:p>
        </w:tc>
      </w:tr>
      <w:tr w:rsidR="0035710D" w:rsidRPr="00293FBF" w14:paraId="603771F3" w14:textId="77777777" w:rsidTr="0035710D">
        <w:trPr>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14:paraId="25BCC870" w14:textId="77777777" w:rsidR="0035710D" w:rsidRPr="00293FBF" w:rsidRDefault="0035710D" w:rsidP="009D2531">
            <w:pPr>
              <w:rPr>
                <w:rFonts w:ascii="Calibri" w:eastAsia="Times New Roman" w:hAnsi="Calibri" w:cs="Times New Roman"/>
                <w:color w:val="000000"/>
                <w:lang w:eastAsia="ro-RO"/>
              </w:rPr>
            </w:pPr>
          </w:p>
        </w:tc>
        <w:tc>
          <w:tcPr>
            <w:tcW w:w="3401" w:type="dxa"/>
            <w:noWrap/>
            <w:hideMark/>
          </w:tcPr>
          <w:p w14:paraId="5662262F" w14:textId="77777777" w:rsidR="0035710D" w:rsidRPr="00293FBF" w:rsidRDefault="0035710D" w:rsidP="009D253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 Regiuni mai dezvoltate</w:t>
            </w:r>
          </w:p>
        </w:tc>
        <w:tc>
          <w:tcPr>
            <w:tcW w:w="1843" w:type="dxa"/>
            <w:noWrap/>
            <w:hideMark/>
          </w:tcPr>
          <w:p w14:paraId="0E5FCD71" w14:textId="77777777" w:rsidR="0035710D" w:rsidRPr="00293FBF" w:rsidRDefault="0035710D" w:rsidP="00FE2AF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3.139.200</w:t>
            </w:r>
          </w:p>
        </w:tc>
        <w:tc>
          <w:tcPr>
            <w:tcW w:w="1785" w:type="dxa"/>
            <w:noWrap/>
            <w:hideMark/>
          </w:tcPr>
          <w:p w14:paraId="0C591EE7" w14:textId="77777777" w:rsidR="0035710D" w:rsidRPr="00293FBF" w:rsidRDefault="0035710D" w:rsidP="00FE2AF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784.800</w:t>
            </w:r>
          </w:p>
        </w:tc>
        <w:tc>
          <w:tcPr>
            <w:tcW w:w="1617" w:type="dxa"/>
            <w:noWrap/>
            <w:hideMark/>
          </w:tcPr>
          <w:p w14:paraId="520335E5" w14:textId="77777777" w:rsidR="0035710D" w:rsidRPr="00293FBF" w:rsidRDefault="0035710D" w:rsidP="00FE2AF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3.924.000</w:t>
            </w:r>
          </w:p>
        </w:tc>
      </w:tr>
      <w:tr w:rsidR="0035710D" w:rsidRPr="00293FBF" w14:paraId="70FF7E2B" w14:textId="77777777" w:rsidTr="0035710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361" w:type="dxa"/>
            <w:gridSpan w:val="2"/>
            <w:noWrap/>
          </w:tcPr>
          <w:p w14:paraId="4A1B565C" w14:textId="77777777" w:rsidR="0035710D" w:rsidRPr="00293FBF" w:rsidRDefault="0035710D" w:rsidP="009D2531">
            <w:pPr>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Axa Prioritară 3</w:t>
            </w:r>
          </w:p>
        </w:tc>
        <w:tc>
          <w:tcPr>
            <w:tcW w:w="1843" w:type="dxa"/>
            <w:noWrap/>
            <w:vAlign w:val="bottom"/>
          </w:tcPr>
          <w:p w14:paraId="15CCF485" w14:textId="77777777" w:rsidR="0035710D" w:rsidRPr="00293FBF" w:rsidRDefault="0057366E">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rPr>
            </w:pPr>
            <w:ins w:id="35" w:author="Gabriela Popescu" w:date="2018-04-24T09:20:00Z">
              <w:r>
                <w:rPr>
                  <w:rFonts w:ascii="Calibri" w:hAnsi="Calibri"/>
                  <w:b/>
                  <w:color w:val="000000"/>
                </w:rPr>
                <w:t>156.665.958</w:t>
              </w:r>
            </w:ins>
            <w:del w:id="36" w:author="Gabriela Popescu" w:date="2018-04-24T09:17:00Z">
              <w:r w:rsidR="0035710D" w:rsidRPr="00293FBF" w:rsidDel="0057366E">
                <w:rPr>
                  <w:rFonts w:ascii="Calibri" w:hAnsi="Calibri"/>
                  <w:b/>
                  <w:color w:val="000000"/>
                </w:rPr>
                <w:delText>91.665.958</w:delText>
              </w:r>
            </w:del>
          </w:p>
        </w:tc>
        <w:tc>
          <w:tcPr>
            <w:tcW w:w="1785" w:type="dxa"/>
            <w:noWrap/>
            <w:vAlign w:val="bottom"/>
          </w:tcPr>
          <w:p w14:paraId="72CD57C6" w14:textId="77777777" w:rsidR="0035710D" w:rsidRPr="00293FBF" w:rsidRDefault="0057366E">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rPr>
            </w:pPr>
            <w:ins w:id="37" w:author="Gabriela Popescu" w:date="2018-04-24T09:20:00Z">
              <w:r>
                <w:rPr>
                  <w:rFonts w:ascii="Calibri" w:hAnsi="Calibri"/>
                  <w:b/>
                  <w:color w:val="000000"/>
                </w:rPr>
                <w:t>28.141.049</w:t>
              </w:r>
            </w:ins>
            <w:del w:id="38" w:author="Gabriela Popescu" w:date="2018-04-24T09:17:00Z">
              <w:r w:rsidR="0035710D" w:rsidRPr="00293FBF" w:rsidDel="0057366E">
                <w:rPr>
                  <w:rFonts w:ascii="Calibri" w:hAnsi="Calibri"/>
                  <w:b/>
                  <w:color w:val="000000"/>
                </w:rPr>
                <w:delText>16.564.579</w:delText>
              </w:r>
            </w:del>
          </w:p>
        </w:tc>
        <w:tc>
          <w:tcPr>
            <w:tcW w:w="1617" w:type="dxa"/>
            <w:noWrap/>
            <w:vAlign w:val="bottom"/>
          </w:tcPr>
          <w:p w14:paraId="4AAD2F61" w14:textId="77777777" w:rsidR="0035710D" w:rsidRPr="00293FBF" w:rsidRDefault="0057366E">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rPr>
            </w:pPr>
            <w:ins w:id="39" w:author="Gabriela Popescu" w:date="2018-04-24T09:20:00Z">
              <w:r>
                <w:rPr>
                  <w:rFonts w:ascii="Calibri" w:hAnsi="Calibri"/>
                  <w:b/>
                  <w:color w:val="000000"/>
                </w:rPr>
                <w:t>184.807.007</w:t>
              </w:r>
            </w:ins>
            <w:del w:id="40" w:author="Gabriela Popescu" w:date="2018-04-24T09:17:00Z">
              <w:r w:rsidR="0035710D" w:rsidRPr="00293FBF" w:rsidDel="0057366E">
                <w:rPr>
                  <w:rFonts w:ascii="Calibri" w:hAnsi="Calibri"/>
                  <w:b/>
                  <w:color w:val="000000"/>
                </w:rPr>
                <w:delText>108.230.537</w:delText>
              </w:r>
            </w:del>
          </w:p>
        </w:tc>
      </w:tr>
      <w:tr w:rsidR="0035710D" w:rsidRPr="00293FBF" w14:paraId="071C8F9F" w14:textId="77777777" w:rsidTr="0035710D">
        <w:trPr>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14:paraId="149820F9" w14:textId="77777777" w:rsidR="0035710D" w:rsidRPr="00293FBF" w:rsidRDefault="0035710D" w:rsidP="009D2531">
            <w:pPr>
              <w:rPr>
                <w:rFonts w:ascii="Calibri" w:eastAsia="Times New Roman" w:hAnsi="Calibri" w:cs="Times New Roman"/>
                <w:color w:val="000000"/>
                <w:lang w:eastAsia="ro-RO"/>
              </w:rPr>
            </w:pPr>
          </w:p>
        </w:tc>
        <w:tc>
          <w:tcPr>
            <w:tcW w:w="3401" w:type="dxa"/>
            <w:noWrap/>
            <w:hideMark/>
          </w:tcPr>
          <w:p w14:paraId="2B35B2EC" w14:textId="77777777" w:rsidR="0035710D" w:rsidRPr="00293FBF" w:rsidRDefault="0035710D" w:rsidP="009D253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 Regiuni mai puțin dezvoltate</w:t>
            </w:r>
          </w:p>
        </w:tc>
        <w:tc>
          <w:tcPr>
            <w:tcW w:w="1843" w:type="dxa"/>
            <w:noWrap/>
            <w:hideMark/>
          </w:tcPr>
          <w:p w14:paraId="461DBFA1" w14:textId="77777777" w:rsidR="0035710D" w:rsidRPr="00293FBF" w:rsidRDefault="0057366E" w:rsidP="00FE2AF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ro-RO"/>
              </w:rPr>
            </w:pPr>
            <w:ins w:id="41" w:author="Gabriela Popescu" w:date="2018-04-24T09:16:00Z">
              <w:r>
                <w:rPr>
                  <w:rFonts w:ascii="Calibri" w:eastAsia="Times New Roman" w:hAnsi="Calibri" w:cs="Times New Roman"/>
                  <w:color w:val="000000"/>
                  <w:lang w:eastAsia="ro-RO"/>
                </w:rPr>
                <w:t>149.945.999</w:t>
              </w:r>
            </w:ins>
            <w:del w:id="42" w:author="Gabriela Popescu" w:date="2018-04-24T09:16:00Z">
              <w:r w:rsidR="0035710D" w:rsidRPr="00293FBF" w:rsidDel="0057366E">
                <w:rPr>
                  <w:rFonts w:ascii="Calibri" w:eastAsia="Times New Roman" w:hAnsi="Calibri" w:cs="Times New Roman"/>
                  <w:color w:val="000000"/>
                  <w:lang w:eastAsia="ro-RO"/>
                </w:rPr>
                <w:delText>86.385.999</w:delText>
              </w:r>
            </w:del>
          </w:p>
        </w:tc>
        <w:tc>
          <w:tcPr>
            <w:tcW w:w="1785" w:type="dxa"/>
            <w:noWrap/>
            <w:hideMark/>
          </w:tcPr>
          <w:p w14:paraId="7E4D70A8" w14:textId="77777777" w:rsidR="0035710D" w:rsidRPr="00293FBF" w:rsidRDefault="0057366E" w:rsidP="00FE2AF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ro-RO"/>
              </w:rPr>
            </w:pPr>
            <w:ins w:id="43" w:author="Gabriela Popescu" w:date="2018-04-24T09:17:00Z">
              <w:r>
                <w:rPr>
                  <w:rFonts w:ascii="Calibri" w:eastAsia="Times New Roman" w:hAnsi="Calibri" w:cs="Times New Roman"/>
                  <w:color w:val="000000"/>
                  <w:lang w:eastAsia="ro-RO"/>
                </w:rPr>
                <w:t>26.461.059</w:t>
              </w:r>
            </w:ins>
            <w:del w:id="44" w:author="Gabriela Popescu" w:date="2018-04-24T09:17:00Z">
              <w:r w:rsidR="0035710D" w:rsidRPr="00293FBF" w:rsidDel="0057366E">
                <w:rPr>
                  <w:rFonts w:ascii="Calibri" w:eastAsia="Times New Roman" w:hAnsi="Calibri" w:cs="Times New Roman"/>
                  <w:color w:val="000000"/>
                  <w:lang w:eastAsia="ro-RO"/>
                </w:rPr>
                <w:delText>15.244.589</w:delText>
              </w:r>
            </w:del>
          </w:p>
        </w:tc>
        <w:tc>
          <w:tcPr>
            <w:tcW w:w="1617" w:type="dxa"/>
            <w:noWrap/>
            <w:hideMark/>
          </w:tcPr>
          <w:p w14:paraId="7BE7CFD1" w14:textId="77777777" w:rsidR="0035710D" w:rsidRPr="00293FBF" w:rsidRDefault="0035710D" w:rsidP="00FE2AF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ro-RO"/>
              </w:rPr>
            </w:pPr>
            <w:del w:id="45" w:author="Gabriela Popescu" w:date="2018-04-24T09:17:00Z">
              <w:r w:rsidRPr="00293FBF" w:rsidDel="0057366E">
                <w:rPr>
                  <w:rFonts w:ascii="Calibri" w:eastAsia="Times New Roman" w:hAnsi="Calibri" w:cs="Times New Roman"/>
                  <w:color w:val="000000"/>
                  <w:lang w:eastAsia="ro-RO"/>
                </w:rPr>
                <w:delText>101.630.588</w:delText>
              </w:r>
            </w:del>
            <w:ins w:id="46" w:author="Gabriela Popescu" w:date="2018-04-24T09:17:00Z">
              <w:r w:rsidR="0057366E">
                <w:rPr>
                  <w:rFonts w:ascii="Calibri" w:eastAsia="Times New Roman" w:hAnsi="Calibri" w:cs="Times New Roman"/>
                  <w:color w:val="000000"/>
                  <w:lang w:eastAsia="ro-RO"/>
                </w:rPr>
                <w:t>176.407.058</w:t>
              </w:r>
            </w:ins>
          </w:p>
        </w:tc>
      </w:tr>
      <w:tr w:rsidR="0035710D" w:rsidRPr="00293FBF" w14:paraId="1E43D168" w14:textId="77777777" w:rsidTr="0035710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0" w:type="dxa"/>
            <w:shd w:val="clear" w:color="auto" w:fill="auto"/>
            <w:noWrap/>
            <w:hideMark/>
          </w:tcPr>
          <w:p w14:paraId="6DBE82A1" w14:textId="77777777" w:rsidR="0035710D" w:rsidRPr="00293FBF" w:rsidRDefault="0035710D" w:rsidP="009D2531">
            <w:pPr>
              <w:rPr>
                <w:rFonts w:ascii="Calibri" w:eastAsia="Times New Roman" w:hAnsi="Calibri" w:cs="Times New Roman"/>
                <w:color w:val="000000"/>
                <w:lang w:eastAsia="ro-RO"/>
              </w:rPr>
            </w:pPr>
          </w:p>
        </w:tc>
        <w:tc>
          <w:tcPr>
            <w:tcW w:w="3401" w:type="dxa"/>
            <w:shd w:val="clear" w:color="auto" w:fill="auto"/>
            <w:noWrap/>
            <w:hideMark/>
          </w:tcPr>
          <w:p w14:paraId="40A63959" w14:textId="77777777" w:rsidR="0035710D" w:rsidRPr="00293FBF" w:rsidRDefault="0035710D" w:rsidP="009D253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 Regiuni mai dezvoltate</w:t>
            </w:r>
          </w:p>
        </w:tc>
        <w:tc>
          <w:tcPr>
            <w:tcW w:w="1843" w:type="dxa"/>
            <w:shd w:val="clear" w:color="auto" w:fill="auto"/>
            <w:noWrap/>
            <w:hideMark/>
          </w:tcPr>
          <w:p w14:paraId="43F2E3AC" w14:textId="77777777" w:rsidR="0035710D" w:rsidRPr="00293FBF" w:rsidRDefault="0057366E" w:rsidP="00FE2AF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ro-RO"/>
              </w:rPr>
            </w:pPr>
            <w:ins w:id="47" w:author="Gabriela Popescu" w:date="2018-04-24T09:17:00Z">
              <w:r>
                <w:rPr>
                  <w:rFonts w:ascii="Calibri" w:eastAsia="Times New Roman" w:hAnsi="Calibri" w:cs="Times New Roman"/>
                  <w:color w:val="000000"/>
                  <w:lang w:eastAsia="ro-RO"/>
                </w:rPr>
                <w:t>6.719.959</w:t>
              </w:r>
            </w:ins>
            <w:del w:id="48" w:author="Gabriela Popescu" w:date="2018-04-24T09:17:00Z">
              <w:r w:rsidR="0035710D" w:rsidRPr="00293FBF" w:rsidDel="0057366E">
                <w:rPr>
                  <w:rFonts w:ascii="Calibri" w:eastAsia="Times New Roman" w:hAnsi="Calibri" w:cs="Times New Roman"/>
                  <w:color w:val="000000"/>
                  <w:lang w:eastAsia="ro-RO"/>
                </w:rPr>
                <w:delText>5.279.959</w:delText>
              </w:r>
            </w:del>
          </w:p>
        </w:tc>
        <w:tc>
          <w:tcPr>
            <w:tcW w:w="1785" w:type="dxa"/>
            <w:shd w:val="clear" w:color="auto" w:fill="auto"/>
            <w:noWrap/>
            <w:hideMark/>
          </w:tcPr>
          <w:p w14:paraId="58151D3E" w14:textId="77777777" w:rsidR="0035710D" w:rsidRPr="00293FBF" w:rsidRDefault="0035710D" w:rsidP="00FE2AF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ro-RO"/>
              </w:rPr>
            </w:pPr>
            <w:del w:id="49" w:author="Gabriela Popescu" w:date="2018-04-24T09:17:00Z">
              <w:r w:rsidRPr="00293FBF" w:rsidDel="0057366E">
                <w:rPr>
                  <w:rFonts w:ascii="Calibri" w:eastAsia="Times New Roman" w:hAnsi="Calibri" w:cs="Times New Roman"/>
                  <w:color w:val="000000"/>
                  <w:lang w:eastAsia="ro-RO"/>
                </w:rPr>
                <w:delText>1.319.990</w:delText>
              </w:r>
            </w:del>
            <w:ins w:id="50" w:author="Gabriela Popescu" w:date="2018-04-24T09:17:00Z">
              <w:r w:rsidR="0057366E">
                <w:rPr>
                  <w:rFonts w:ascii="Calibri" w:eastAsia="Times New Roman" w:hAnsi="Calibri" w:cs="Times New Roman"/>
                  <w:color w:val="000000"/>
                  <w:lang w:eastAsia="ro-RO"/>
                </w:rPr>
                <w:t>1.679.990</w:t>
              </w:r>
            </w:ins>
          </w:p>
        </w:tc>
        <w:tc>
          <w:tcPr>
            <w:tcW w:w="1617" w:type="dxa"/>
            <w:shd w:val="clear" w:color="auto" w:fill="auto"/>
            <w:noWrap/>
            <w:hideMark/>
          </w:tcPr>
          <w:p w14:paraId="3D0FB29C" w14:textId="77777777" w:rsidR="0035710D" w:rsidRPr="00293FBF" w:rsidRDefault="0057366E" w:rsidP="00FE2AF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ro-RO"/>
              </w:rPr>
            </w:pPr>
            <w:ins w:id="51" w:author="Gabriela Popescu" w:date="2018-04-24T09:17:00Z">
              <w:r>
                <w:rPr>
                  <w:rFonts w:ascii="Calibri" w:eastAsia="Times New Roman" w:hAnsi="Calibri" w:cs="Times New Roman"/>
                  <w:color w:val="000000"/>
                  <w:lang w:eastAsia="ro-RO"/>
                </w:rPr>
                <w:t>8.399.949</w:t>
              </w:r>
            </w:ins>
            <w:del w:id="52" w:author="Gabriela Popescu" w:date="2018-04-24T09:17:00Z">
              <w:r w:rsidR="0035710D" w:rsidRPr="00293FBF" w:rsidDel="0057366E">
                <w:rPr>
                  <w:rFonts w:ascii="Calibri" w:eastAsia="Times New Roman" w:hAnsi="Calibri" w:cs="Times New Roman"/>
                  <w:color w:val="000000"/>
                  <w:lang w:eastAsia="ro-RO"/>
                </w:rPr>
                <w:delText>6.599.949</w:delText>
              </w:r>
            </w:del>
          </w:p>
        </w:tc>
      </w:tr>
      <w:tr w:rsidR="0035710D" w:rsidRPr="00293FBF" w14:paraId="3436F103" w14:textId="77777777" w:rsidTr="0035710D">
        <w:trPr>
          <w:trHeight w:val="300"/>
        </w:trPr>
        <w:tc>
          <w:tcPr>
            <w:cnfStyle w:val="001000000000" w:firstRow="0" w:lastRow="0" w:firstColumn="1" w:lastColumn="0" w:oddVBand="0" w:evenVBand="0" w:oddHBand="0" w:evenHBand="0" w:firstRowFirstColumn="0" w:firstRowLastColumn="0" w:lastRowFirstColumn="0" w:lastRowLastColumn="0"/>
            <w:tcW w:w="4361" w:type="dxa"/>
            <w:gridSpan w:val="2"/>
            <w:shd w:val="clear" w:color="auto" w:fill="DBE5F1" w:themeFill="accent1" w:themeFillTint="33"/>
            <w:noWrap/>
            <w:hideMark/>
          </w:tcPr>
          <w:p w14:paraId="2AC5483E" w14:textId="77777777" w:rsidR="0035710D" w:rsidRPr="00293FBF" w:rsidRDefault="0035710D" w:rsidP="00FE2AF0">
            <w:pPr>
              <w:jc w:val="center"/>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TOTAL POAT</w:t>
            </w:r>
          </w:p>
        </w:tc>
        <w:tc>
          <w:tcPr>
            <w:tcW w:w="1843" w:type="dxa"/>
            <w:shd w:val="clear" w:color="auto" w:fill="DBE5F1" w:themeFill="accent1" w:themeFillTint="33"/>
            <w:noWrap/>
            <w:hideMark/>
          </w:tcPr>
          <w:p w14:paraId="6D71349C" w14:textId="77777777" w:rsidR="0035710D" w:rsidRPr="00293FBF" w:rsidRDefault="0057366E" w:rsidP="00FE2AF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color w:val="000000"/>
                <w:lang w:eastAsia="ro-RO"/>
              </w:rPr>
            </w:pPr>
            <w:ins w:id="53" w:author="Gabriela Popescu" w:date="2018-04-24T09:18:00Z">
              <w:r>
                <w:rPr>
                  <w:rFonts w:ascii="Calibri" w:eastAsia="Times New Roman" w:hAnsi="Calibri" w:cs="Times New Roman"/>
                  <w:b/>
                  <w:color w:val="000000"/>
                  <w:lang w:eastAsia="ro-RO"/>
                </w:rPr>
                <w:t>252.765.958</w:t>
              </w:r>
            </w:ins>
            <w:del w:id="54" w:author="Gabriela Popescu" w:date="2018-04-24T09:17:00Z">
              <w:r w:rsidR="0035710D" w:rsidRPr="00293FBF" w:rsidDel="0057366E">
                <w:rPr>
                  <w:rFonts w:ascii="Calibri" w:eastAsia="Times New Roman" w:hAnsi="Calibri" w:cs="Times New Roman"/>
                  <w:b/>
                  <w:color w:val="000000"/>
                  <w:lang w:eastAsia="ro-RO"/>
                </w:rPr>
                <w:delText>212.765.958</w:delText>
              </w:r>
            </w:del>
          </w:p>
        </w:tc>
        <w:tc>
          <w:tcPr>
            <w:tcW w:w="1785" w:type="dxa"/>
            <w:shd w:val="clear" w:color="auto" w:fill="DBE5F1" w:themeFill="accent1" w:themeFillTint="33"/>
            <w:noWrap/>
            <w:hideMark/>
          </w:tcPr>
          <w:p w14:paraId="2AFC2674" w14:textId="77777777" w:rsidR="0035710D" w:rsidRPr="00293FBF" w:rsidRDefault="0057366E" w:rsidP="00FE2AF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color w:val="000000"/>
                <w:lang w:eastAsia="ro-RO"/>
              </w:rPr>
            </w:pPr>
            <w:ins w:id="55" w:author="Gabriela Popescu" w:date="2018-04-24T09:18:00Z">
              <w:r>
                <w:rPr>
                  <w:rFonts w:ascii="Calibri" w:eastAsia="Times New Roman" w:hAnsi="Calibri" w:cs="Times New Roman"/>
                  <w:b/>
                  <w:color w:val="000000"/>
                  <w:lang w:eastAsia="ro-RO"/>
                </w:rPr>
                <w:t>45.506.885</w:t>
              </w:r>
            </w:ins>
            <w:del w:id="56" w:author="Gabriela Popescu" w:date="2018-04-24T09:17:00Z">
              <w:r w:rsidR="0035710D" w:rsidRPr="00293FBF" w:rsidDel="0057366E">
                <w:rPr>
                  <w:rFonts w:ascii="Calibri" w:eastAsia="Times New Roman" w:hAnsi="Calibri" w:cs="Times New Roman"/>
                  <w:b/>
                  <w:color w:val="000000"/>
                  <w:lang w:eastAsia="ro-RO"/>
                </w:rPr>
                <w:delText>38.448.062</w:delText>
              </w:r>
            </w:del>
          </w:p>
        </w:tc>
        <w:tc>
          <w:tcPr>
            <w:tcW w:w="1617" w:type="dxa"/>
            <w:shd w:val="clear" w:color="auto" w:fill="DBE5F1" w:themeFill="accent1" w:themeFillTint="33"/>
            <w:noWrap/>
            <w:hideMark/>
          </w:tcPr>
          <w:p w14:paraId="265C0BA1" w14:textId="77777777" w:rsidR="0035710D" w:rsidRPr="00293FBF" w:rsidRDefault="0057366E" w:rsidP="00FE2AF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color w:val="000000"/>
                <w:lang w:eastAsia="ro-RO"/>
              </w:rPr>
            </w:pPr>
            <w:ins w:id="57" w:author="Gabriela Popescu" w:date="2018-04-24T09:18:00Z">
              <w:r>
                <w:rPr>
                  <w:rFonts w:ascii="Calibri" w:eastAsia="Times New Roman" w:hAnsi="Calibri" w:cs="Times New Roman"/>
                  <w:b/>
                  <w:color w:val="000000"/>
                  <w:lang w:eastAsia="ro-RO"/>
                </w:rPr>
                <w:t>298.272.843</w:t>
              </w:r>
            </w:ins>
            <w:del w:id="58" w:author="Gabriela Popescu" w:date="2018-04-24T09:17:00Z">
              <w:r w:rsidR="0035710D" w:rsidRPr="00293FBF" w:rsidDel="0057366E">
                <w:rPr>
                  <w:rFonts w:ascii="Calibri" w:eastAsia="Times New Roman" w:hAnsi="Calibri" w:cs="Times New Roman"/>
                  <w:b/>
                  <w:color w:val="000000"/>
                  <w:lang w:eastAsia="ro-RO"/>
                </w:rPr>
                <w:delText>251.214.020</w:delText>
              </w:r>
            </w:del>
          </w:p>
        </w:tc>
      </w:tr>
    </w:tbl>
    <w:p w14:paraId="3AC8CB8B" w14:textId="77777777" w:rsidR="00786D80" w:rsidRPr="00293FBF" w:rsidRDefault="005C588D" w:rsidP="00786D80">
      <w:pPr>
        <w:pStyle w:val="Heading2"/>
        <w:numPr>
          <w:ilvl w:val="1"/>
          <w:numId w:val="21"/>
        </w:numPr>
        <w:rPr>
          <w:rFonts w:eastAsia="Calibri"/>
        </w:rPr>
      </w:pPr>
      <w:bookmarkStart w:id="59" w:name="_Toc465683041"/>
      <w:r w:rsidRPr="00293FBF">
        <w:rPr>
          <w:rFonts w:eastAsia="Calibri"/>
        </w:rPr>
        <w:t>Indicatori</w:t>
      </w:r>
      <w:bookmarkEnd w:id="59"/>
      <w:r w:rsidR="003C065F" w:rsidRPr="00293FBF">
        <w:rPr>
          <w:rFonts w:eastAsia="Calibri"/>
        </w:rPr>
        <w:t xml:space="preserve"> </w:t>
      </w:r>
    </w:p>
    <w:p w14:paraId="443569F7" w14:textId="77777777" w:rsidR="008D1027" w:rsidRPr="00293FBF" w:rsidRDefault="00F969EE" w:rsidP="002A33D2">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Având în vedere intervențiile finanțate din POAT, la nivelul programului au fost stabiliți o serie de indicatori de rezultat și de realizare imediată.</w:t>
      </w:r>
      <w:r w:rsidR="008D1027" w:rsidRPr="00293FBF">
        <w:rPr>
          <w:rFonts w:ascii="Calibri" w:eastAsia="Calibri" w:hAnsi="Calibri" w:cs="Times New Roman"/>
          <w:sz w:val="24"/>
          <w:szCs w:val="24"/>
        </w:rPr>
        <w:t xml:space="preserve"> </w:t>
      </w:r>
    </w:p>
    <w:p w14:paraId="502EF3BC" w14:textId="77777777" w:rsidR="008D1027" w:rsidRPr="00293FBF" w:rsidRDefault="008D1027" w:rsidP="002A33D2">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Toți indicatorii POAT sunt exprimați fie în procente, reprezentând proporții, fie în valori totale, numărând unitățile de realizare imediată / rezultat. Întrucât POAT este un program finanțat prin FEDR, toți indicatorii </w:t>
      </w:r>
      <w:r w:rsidR="0032560B">
        <w:rPr>
          <w:rFonts w:ascii="Calibri" w:eastAsia="Calibri" w:hAnsi="Calibri" w:cs="Times New Roman"/>
          <w:sz w:val="24"/>
          <w:szCs w:val="24"/>
        </w:rPr>
        <w:t>vor fi asociați acestui fond</w:t>
      </w:r>
      <w:r w:rsidRPr="00293FBF">
        <w:rPr>
          <w:rFonts w:ascii="Calibri" w:eastAsia="Calibri" w:hAnsi="Calibri" w:cs="Times New Roman"/>
          <w:sz w:val="24"/>
          <w:szCs w:val="24"/>
        </w:rPr>
        <w:t xml:space="preserve">. </w:t>
      </w:r>
    </w:p>
    <w:p w14:paraId="34494652" w14:textId="77777777" w:rsidR="008D1027" w:rsidRPr="00293FBF" w:rsidRDefault="008D1027" w:rsidP="002A33D2">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Așa cum prevede Regulamentul </w:t>
      </w:r>
      <w:r w:rsidR="00293FBF" w:rsidRPr="00293FBF">
        <w:rPr>
          <w:rFonts w:ascii="Calibri" w:eastAsia="Calibri" w:hAnsi="Calibri" w:cs="Times New Roman"/>
          <w:sz w:val="24"/>
          <w:szCs w:val="24"/>
        </w:rPr>
        <w:t>(</w:t>
      </w:r>
      <w:r w:rsidRPr="00293FBF">
        <w:rPr>
          <w:rFonts w:ascii="Calibri" w:eastAsia="Calibri" w:hAnsi="Calibri" w:cs="Times New Roman"/>
          <w:sz w:val="24"/>
          <w:szCs w:val="24"/>
        </w:rPr>
        <w:t>UE</w:t>
      </w:r>
      <w:r w:rsidR="00293FBF" w:rsidRPr="00293FBF">
        <w:rPr>
          <w:rFonts w:ascii="Calibri" w:eastAsia="Calibri" w:hAnsi="Calibri" w:cs="Times New Roman"/>
          <w:sz w:val="24"/>
          <w:szCs w:val="24"/>
        </w:rPr>
        <w:t>)</w:t>
      </w:r>
      <w:r w:rsidRPr="00293FBF">
        <w:rPr>
          <w:rFonts w:ascii="Calibri" w:eastAsia="Calibri" w:hAnsi="Calibri" w:cs="Times New Roman"/>
          <w:sz w:val="24"/>
          <w:szCs w:val="24"/>
        </w:rPr>
        <w:t xml:space="preserve"> nr. 1303/2013, </w:t>
      </w:r>
      <w:r w:rsidR="00705697">
        <w:rPr>
          <w:rFonts w:ascii="Calibri" w:eastAsia="Calibri" w:hAnsi="Calibri" w:cs="Times New Roman"/>
          <w:sz w:val="24"/>
          <w:szCs w:val="24"/>
        </w:rPr>
        <w:t xml:space="preserve">axele sau programele de asistență tehnică nu au </w:t>
      </w:r>
      <w:r w:rsidRPr="00293FBF">
        <w:rPr>
          <w:rFonts w:ascii="Calibri" w:eastAsia="Calibri" w:hAnsi="Calibri" w:cs="Times New Roman"/>
          <w:sz w:val="24"/>
          <w:szCs w:val="24"/>
        </w:rPr>
        <w:t>cadr</w:t>
      </w:r>
      <w:r w:rsidR="00B42515">
        <w:rPr>
          <w:rFonts w:ascii="Calibri" w:eastAsia="Calibri" w:hAnsi="Calibri" w:cs="Times New Roman"/>
          <w:sz w:val="24"/>
          <w:szCs w:val="24"/>
        </w:rPr>
        <w:t>u</w:t>
      </w:r>
      <w:r w:rsidRPr="00293FBF">
        <w:rPr>
          <w:rFonts w:ascii="Calibri" w:eastAsia="Calibri" w:hAnsi="Calibri" w:cs="Times New Roman"/>
          <w:sz w:val="24"/>
          <w:szCs w:val="24"/>
        </w:rPr>
        <w:t xml:space="preserve"> de performanță</w:t>
      </w:r>
      <w:r w:rsidR="00705697" w:rsidRPr="00705697">
        <w:rPr>
          <w:rFonts w:ascii="Calibri" w:eastAsia="Calibri" w:hAnsi="Calibri" w:cs="Times New Roman"/>
          <w:sz w:val="24"/>
          <w:szCs w:val="24"/>
        </w:rPr>
        <w:t xml:space="preserve"> </w:t>
      </w:r>
      <w:r w:rsidR="00705697">
        <w:rPr>
          <w:rFonts w:ascii="Calibri" w:eastAsia="Calibri" w:hAnsi="Calibri" w:cs="Times New Roman"/>
          <w:sz w:val="24"/>
          <w:szCs w:val="24"/>
        </w:rPr>
        <w:t>și prin urmare</w:t>
      </w:r>
      <w:r w:rsidR="00B42515">
        <w:rPr>
          <w:rFonts w:ascii="Calibri" w:eastAsia="Calibri" w:hAnsi="Calibri" w:cs="Times New Roman"/>
          <w:sz w:val="24"/>
          <w:szCs w:val="24"/>
        </w:rPr>
        <w:t>,</w:t>
      </w:r>
      <w:r w:rsidR="00705697">
        <w:rPr>
          <w:rFonts w:ascii="Calibri" w:eastAsia="Calibri" w:hAnsi="Calibri" w:cs="Times New Roman"/>
          <w:sz w:val="24"/>
          <w:szCs w:val="24"/>
        </w:rPr>
        <w:t xml:space="preserve"> POAT nu cuprinde indicatori pentru acesta</w:t>
      </w:r>
      <w:r w:rsidRPr="00293FBF">
        <w:rPr>
          <w:rFonts w:ascii="Calibri" w:eastAsia="Calibri" w:hAnsi="Calibri" w:cs="Times New Roman"/>
          <w:sz w:val="24"/>
          <w:szCs w:val="24"/>
        </w:rPr>
        <w:t xml:space="preserve">. Mai mult, toți indicatorii </w:t>
      </w:r>
      <w:r w:rsidR="00B42515">
        <w:rPr>
          <w:rFonts w:ascii="Calibri" w:eastAsia="Calibri" w:hAnsi="Calibri" w:cs="Times New Roman"/>
          <w:sz w:val="24"/>
          <w:szCs w:val="24"/>
        </w:rPr>
        <w:t xml:space="preserve">din POAT 2014-2020 </w:t>
      </w:r>
      <w:r w:rsidRPr="00293FBF">
        <w:rPr>
          <w:rFonts w:ascii="Calibri" w:eastAsia="Calibri" w:hAnsi="Calibri" w:cs="Times New Roman"/>
          <w:sz w:val="24"/>
          <w:szCs w:val="24"/>
        </w:rPr>
        <w:t xml:space="preserve">sunt </w:t>
      </w:r>
      <w:r w:rsidR="00705697">
        <w:rPr>
          <w:rFonts w:ascii="Calibri" w:eastAsia="Calibri" w:hAnsi="Calibri" w:cs="Times New Roman"/>
          <w:sz w:val="24"/>
          <w:szCs w:val="24"/>
        </w:rPr>
        <w:t xml:space="preserve">indicatori </w:t>
      </w:r>
      <w:r w:rsidRPr="00293FBF">
        <w:rPr>
          <w:rFonts w:ascii="Calibri" w:eastAsia="Calibri" w:hAnsi="Calibri" w:cs="Times New Roman"/>
          <w:sz w:val="24"/>
          <w:szCs w:val="24"/>
        </w:rPr>
        <w:t xml:space="preserve">specifici </w:t>
      </w:r>
      <w:r w:rsidR="00705697">
        <w:rPr>
          <w:rFonts w:ascii="Calibri" w:eastAsia="Calibri" w:hAnsi="Calibri" w:cs="Times New Roman"/>
          <w:sz w:val="24"/>
          <w:szCs w:val="24"/>
        </w:rPr>
        <w:t xml:space="preserve">de </w:t>
      </w:r>
      <w:r w:rsidRPr="00293FBF">
        <w:rPr>
          <w:rFonts w:ascii="Calibri" w:eastAsia="Calibri" w:hAnsi="Calibri" w:cs="Times New Roman"/>
          <w:sz w:val="24"/>
          <w:szCs w:val="24"/>
        </w:rPr>
        <w:t>program</w:t>
      </w:r>
      <w:r w:rsidR="00705697">
        <w:rPr>
          <w:rFonts w:ascii="Calibri" w:eastAsia="Calibri" w:hAnsi="Calibri" w:cs="Times New Roman"/>
          <w:sz w:val="24"/>
          <w:szCs w:val="24"/>
        </w:rPr>
        <w:t>, nefiind selectat niciunul dintre</w:t>
      </w:r>
      <w:r w:rsidRPr="00293FBF">
        <w:rPr>
          <w:rFonts w:ascii="Calibri" w:eastAsia="Calibri" w:hAnsi="Calibri" w:cs="Times New Roman"/>
          <w:sz w:val="24"/>
          <w:szCs w:val="24"/>
        </w:rPr>
        <w:t xml:space="preserve"> indicatori</w:t>
      </w:r>
      <w:r w:rsidR="00705697">
        <w:rPr>
          <w:rFonts w:ascii="Calibri" w:eastAsia="Calibri" w:hAnsi="Calibri" w:cs="Times New Roman"/>
          <w:sz w:val="24"/>
          <w:szCs w:val="24"/>
        </w:rPr>
        <w:t xml:space="preserve">i comuni </w:t>
      </w:r>
      <w:r w:rsidRPr="00293FBF">
        <w:rPr>
          <w:rFonts w:ascii="Calibri" w:eastAsia="Calibri" w:hAnsi="Calibri" w:cs="Times New Roman"/>
          <w:sz w:val="24"/>
          <w:szCs w:val="24"/>
        </w:rPr>
        <w:t>prevăzu</w:t>
      </w:r>
      <w:r w:rsidR="00705697">
        <w:rPr>
          <w:rFonts w:ascii="Calibri" w:eastAsia="Calibri" w:hAnsi="Calibri" w:cs="Times New Roman"/>
          <w:sz w:val="24"/>
          <w:szCs w:val="24"/>
        </w:rPr>
        <w:t>ți</w:t>
      </w:r>
      <w:r w:rsidRPr="00293FBF">
        <w:rPr>
          <w:rFonts w:ascii="Calibri" w:eastAsia="Calibri" w:hAnsi="Calibri" w:cs="Times New Roman"/>
          <w:sz w:val="24"/>
          <w:szCs w:val="24"/>
        </w:rPr>
        <w:t xml:space="preserve"> în Regulamentul </w:t>
      </w:r>
      <w:r w:rsidR="00293FBF" w:rsidRPr="00293FBF">
        <w:rPr>
          <w:rFonts w:ascii="Calibri" w:eastAsia="Calibri" w:hAnsi="Calibri" w:cs="Times New Roman"/>
          <w:sz w:val="24"/>
          <w:szCs w:val="24"/>
        </w:rPr>
        <w:t>(</w:t>
      </w:r>
      <w:r w:rsidR="00550F20" w:rsidRPr="00293FBF">
        <w:rPr>
          <w:rFonts w:ascii="Calibri" w:eastAsia="Calibri" w:hAnsi="Calibri" w:cs="Times New Roman"/>
          <w:sz w:val="24"/>
          <w:szCs w:val="24"/>
        </w:rPr>
        <w:t>UE</w:t>
      </w:r>
      <w:r w:rsidR="00293FBF" w:rsidRPr="00293FBF">
        <w:rPr>
          <w:rFonts w:ascii="Calibri" w:eastAsia="Calibri" w:hAnsi="Calibri" w:cs="Times New Roman"/>
          <w:sz w:val="24"/>
          <w:szCs w:val="24"/>
        </w:rPr>
        <w:t>)</w:t>
      </w:r>
      <w:r w:rsidR="00550F20" w:rsidRPr="00293FBF">
        <w:rPr>
          <w:rFonts w:ascii="Calibri" w:eastAsia="Calibri" w:hAnsi="Calibri" w:cs="Times New Roman"/>
          <w:sz w:val="24"/>
          <w:szCs w:val="24"/>
        </w:rPr>
        <w:t xml:space="preserve"> nr. 1301/2013</w:t>
      </w:r>
      <w:r w:rsidRPr="00293FBF">
        <w:rPr>
          <w:rFonts w:ascii="Calibri" w:eastAsia="Calibri" w:hAnsi="Calibri" w:cs="Times New Roman"/>
          <w:sz w:val="24"/>
          <w:szCs w:val="24"/>
        </w:rPr>
        <w:t>.</w:t>
      </w:r>
    </w:p>
    <w:tbl>
      <w:tblPr>
        <w:tblStyle w:val="LightShading-Accent1"/>
        <w:tblW w:w="4993" w:type="pct"/>
        <w:tblLook w:val="04A0" w:firstRow="1" w:lastRow="0" w:firstColumn="1" w:lastColumn="0" w:noHBand="0" w:noVBand="1"/>
      </w:tblPr>
      <w:tblGrid>
        <w:gridCol w:w="7055"/>
        <w:gridCol w:w="1036"/>
        <w:gridCol w:w="1468"/>
        <w:tblGridChange w:id="60">
          <w:tblGrid>
            <w:gridCol w:w="3186"/>
            <w:gridCol w:w="3185"/>
            <w:gridCol w:w="683"/>
            <w:gridCol w:w="1"/>
            <w:gridCol w:w="1035"/>
            <w:gridCol w:w="1"/>
            <w:gridCol w:w="1468"/>
          </w:tblGrid>
        </w:tblGridChange>
      </w:tblGrid>
      <w:tr w:rsidR="00550F20" w:rsidRPr="00293FBF" w14:paraId="70EE8E6F" w14:textId="77777777" w:rsidTr="002605B2">
        <w:trPr>
          <w:cnfStyle w:val="100000000000" w:firstRow="1" w:lastRow="0" w:firstColumn="0" w:lastColumn="0" w:oddVBand="0" w:evenVBand="0" w:oddHBand="0" w:evenHBand="0" w:firstRowFirstColumn="0" w:firstRowLastColumn="0" w:lastRowFirstColumn="0" w:lastRowLastColumn="0"/>
          <w:trHeight w:val="397"/>
          <w:tblHeader/>
        </w:trPr>
        <w:tc>
          <w:tcPr>
            <w:cnfStyle w:val="001000000000" w:firstRow="0" w:lastRow="0" w:firstColumn="1" w:lastColumn="0" w:oddVBand="0" w:evenVBand="0" w:oddHBand="0" w:evenHBand="0" w:firstRowFirstColumn="0" w:firstRowLastColumn="0" w:lastRowFirstColumn="0" w:lastRowLastColumn="0"/>
            <w:tcW w:w="3690" w:type="pct"/>
            <w:vAlign w:val="center"/>
          </w:tcPr>
          <w:p w14:paraId="7A1B7527" w14:textId="77777777" w:rsidR="00550F20" w:rsidRPr="00293FBF" w:rsidRDefault="00550F20" w:rsidP="002605B2">
            <w:pPr>
              <w:widowControl w:val="0"/>
              <w:autoSpaceDE w:val="0"/>
              <w:autoSpaceDN w:val="0"/>
              <w:adjustRightInd w:val="0"/>
              <w:ind w:right="95"/>
              <w:jc w:val="center"/>
              <w:rPr>
                <w:rFonts w:eastAsia="Calibri"/>
                <w:b w:val="0"/>
                <w:kern w:val="2"/>
                <w:sz w:val="20"/>
                <w:szCs w:val="20"/>
              </w:rPr>
            </w:pPr>
            <w:r w:rsidRPr="00293FBF">
              <w:rPr>
                <w:rFonts w:eastAsia="Calibri"/>
                <w:kern w:val="2"/>
                <w:sz w:val="20"/>
                <w:szCs w:val="20"/>
              </w:rPr>
              <w:t>Denumirea indicatorului</w:t>
            </w:r>
          </w:p>
        </w:tc>
        <w:tc>
          <w:tcPr>
            <w:tcW w:w="542" w:type="pct"/>
          </w:tcPr>
          <w:p w14:paraId="0A6A504F" w14:textId="77777777" w:rsidR="00550F20" w:rsidRPr="00293FBF" w:rsidRDefault="00550F20" w:rsidP="00F4189A">
            <w:pPr>
              <w:widowControl w:val="0"/>
              <w:autoSpaceDE w:val="0"/>
              <w:autoSpaceDN w:val="0"/>
              <w:adjustRightInd w:val="0"/>
              <w:ind w:right="95"/>
              <w:jc w:val="center"/>
              <w:cnfStyle w:val="100000000000" w:firstRow="1" w:lastRow="0" w:firstColumn="0" w:lastColumn="0" w:oddVBand="0" w:evenVBand="0" w:oddHBand="0" w:evenHBand="0" w:firstRowFirstColumn="0" w:firstRowLastColumn="0" w:lastRowFirstColumn="0" w:lastRowLastColumn="0"/>
              <w:rPr>
                <w:rFonts w:eastAsia="Calibri"/>
                <w:b w:val="0"/>
                <w:kern w:val="2"/>
                <w:sz w:val="20"/>
                <w:szCs w:val="20"/>
              </w:rPr>
            </w:pPr>
            <w:r w:rsidRPr="00293FBF">
              <w:rPr>
                <w:rFonts w:eastAsia="Calibri"/>
                <w:kern w:val="2"/>
                <w:sz w:val="20"/>
                <w:szCs w:val="20"/>
              </w:rPr>
              <w:t>Unitatea de măsură</w:t>
            </w:r>
          </w:p>
        </w:tc>
        <w:tc>
          <w:tcPr>
            <w:tcW w:w="768" w:type="pct"/>
          </w:tcPr>
          <w:p w14:paraId="2B9792FC" w14:textId="77777777" w:rsidR="00550F20" w:rsidRPr="00293FBF" w:rsidRDefault="00550F20" w:rsidP="00C378F3">
            <w:pPr>
              <w:widowControl w:val="0"/>
              <w:autoSpaceDE w:val="0"/>
              <w:autoSpaceDN w:val="0"/>
              <w:adjustRightInd w:val="0"/>
              <w:ind w:right="-55"/>
              <w:jc w:val="center"/>
              <w:cnfStyle w:val="100000000000" w:firstRow="1" w:lastRow="0" w:firstColumn="0" w:lastColumn="0" w:oddVBand="0" w:evenVBand="0" w:oddHBand="0" w:evenHBand="0" w:firstRowFirstColumn="0" w:firstRowLastColumn="0" w:lastRowFirstColumn="0" w:lastRowLastColumn="0"/>
              <w:rPr>
                <w:rFonts w:eastAsia="Calibri"/>
                <w:b w:val="0"/>
                <w:kern w:val="2"/>
                <w:sz w:val="20"/>
                <w:szCs w:val="20"/>
              </w:rPr>
            </w:pPr>
            <w:r w:rsidRPr="00293FBF">
              <w:rPr>
                <w:rFonts w:eastAsia="Calibri"/>
                <w:kern w:val="2"/>
                <w:sz w:val="20"/>
                <w:szCs w:val="20"/>
              </w:rPr>
              <w:t>Țintă finală pentru POAT (2023)</w:t>
            </w:r>
          </w:p>
        </w:tc>
      </w:tr>
      <w:tr w:rsidR="00F4189A" w:rsidRPr="00293FBF" w14:paraId="130F5317" w14:textId="77777777" w:rsidTr="00C378F3">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000" w:type="pct"/>
            <w:gridSpan w:val="3"/>
          </w:tcPr>
          <w:p w14:paraId="0ADB1DB5" w14:textId="77777777" w:rsidR="00F4189A" w:rsidRPr="00293FBF" w:rsidRDefault="00F4189A" w:rsidP="00F4189A">
            <w:pPr>
              <w:widowControl w:val="0"/>
              <w:autoSpaceDE w:val="0"/>
              <w:autoSpaceDN w:val="0"/>
              <w:adjustRightInd w:val="0"/>
              <w:spacing w:before="60" w:after="60"/>
              <w:ind w:right="96"/>
              <w:jc w:val="both"/>
              <w:rPr>
                <w:rFonts w:eastAsia="Calibri"/>
                <w:b w:val="0"/>
                <w:kern w:val="2"/>
                <w:sz w:val="20"/>
                <w:szCs w:val="20"/>
              </w:rPr>
            </w:pPr>
            <w:r w:rsidRPr="00293FBF">
              <w:rPr>
                <w:rFonts w:eastAsia="Calibri"/>
                <w:kern w:val="2"/>
                <w:sz w:val="20"/>
                <w:szCs w:val="18"/>
              </w:rPr>
              <w:t>Axa Prioritară 1: Întărirea capacității beneficiarilor de a pregăti și implementa proiecte finanțate din FESI și diseminarea informațiilor privind aceste fonduri</w:t>
            </w:r>
          </w:p>
        </w:tc>
      </w:tr>
      <w:tr w:rsidR="00452BF6" w:rsidRPr="00452BF6" w14:paraId="6233B4D9" w14:textId="77777777" w:rsidTr="00C378F3">
        <w:tc>
          <w:tcPr>
            <w:cnfStyle w:val="001000000000" w:firstRow="0" w:lastRow="0" w:firstColumn="1" w:lastColumn="0" w:oddVBand="0" w:evenVBand="0" w:oddHBand="0" w:evenHBand="0" w:firstRowFirstColumn="0" w:firstRowLastColumn="0" w:lastRowFirstColumn="0" w:lastRowLastColumn="0"/>
            <w:tcW w:w="3690" w:type="pct"/>
          </w:tcPr>
          <w:p w14:paraId="4DF364E2" w14:textId="77777777" w:rsidR="0033195B" w:rsidRPr="00452BF6" w:rsidRDefault="0033195B" w:rsidP="0033195B">
            <w:pPr>
              <w:widowControl w:val="0"/>
              <w:autoSpaceDE w:val="0"/>
              <w:autoSpaceDN w:val="0"/>
              <w:adjustRightInd w:val="0"/>
              <w:spacing w:before="60" w:after="60"/>
              <w:ind w:right="95"/>
              <w:jc w:val="both"/>
              <w:rPr>
                <w:rFonts w:eastAsia="Calibri"/>
                <w:color w:val="auto"/>
                <w:kern w:val="2"/>
                <w:sz w:val="20"/>
                <w:szCs w:val="20"/>
              </w:rPr>
            </w:pPr>
            <w:r w:rsidRPr="00452BF6">
              <w:rPr>
                <w:rFonts w:eastAsia="Calibri"/>
                <w:kern w:val="2"/>
                <w:sz w:val="20"/>
                <w:szCs w:val="20"/>
              </w:rPr>
              <w:t>6S1 - Proiecte care au o rată de absorbție mai mare de 70% din total proiecte a căror dezvoltare a fost sprijinită prin POAT</w:t>
            </w:r>
          </w:p>
        </w:tc>
        <w:tc>
          <w:tcPr>
            <w:tcW w:w="542" w:type="pct"/>
          </w:tcPr>
          <w:p w14:paraId="0D720F8A" w14:textId="77777777" w:rsidR="0033195B" w:rsidRPr="00452BF6" w:rsidRDefault="0033195B" w:rsidP="0033195B">
            <w:pPr>
              <w:widowControl w:val="0"/>
              <w:autoSpaceDE w:val="0"/>
              <w:autoSpaceDN w:val="0"/>
              <w:adjustRightInd w:val="0"/>
              <w:spacing w:before="60" w:after="60"/>
              <w:ind w:right="95"/>
              <w:jc w:val="center"/>
              <w:cnfStyle w:val="000000000000" w:firstRow="0" w:lastRow="0" w:firstColumn="0" w:lastColumn="0" w:oddVBand="0" w:evenVBand="0" w:oddHBand="0" w:evenHBand="0" w:firstRowFirstColumn="0" w:firstRowLastColumn="0" w:lastRowFirstColumn="0" w:lastRowLastColumn="0"/>
              <w:rPr>
                <w:rFonts w:eastAsia="Calibri"/>
                <w:color w:val="auto"/>
                <w:kern w:val="2"/>
                <w:sz w:val="20"/>
                <w:szCs w:val="20"/>
              </w:rPr>
            </w:pPr>
            <w:r w:rsidRPr="00452BF6">
              <w:rPr>
                <w:rFonts w:eastAsia="Calibri"/>
                <w:kern w:val="2"/>
                <w:sz w:val="20"/>
                <w:szCs w:val="20"/>
              </w:rPr>
              <w:t>%</w:t>
            </w:r>
          </w:p>
        </w:tc>
        <w:tc>
          <w:tcPr>
            <w:tcW w:w="768" w:type="pct"/>
          </w:tcPr>
          <w:p w14:paraId="6BCAE803" w14:textId="77777777" w:rsidR="0033195B" w:rsidRPr="00452BF6" w:rsidRDefault="0033195B" w:rsidP="0033195B">
            <w:pPr>
              <w:widowControl w:val="0"/>
              <w:autoSpaceDE w:val="0"/>
              <w:autoSpaceDN w:val="0"/>
              <w:adjustRightInd w:val="0"/>
              <w:spacing w:before="60" w:after="60"/>
              <w:ind w:right="95"/>
              <w:jc w:val="right"/>
              <w:cnfStyle w:val="000000000000" w:firstRow="0" w:lastRow="0" w:firstColumn="0" w:lastColumn="0" w:oddVBand="0" w:evenVBand="0" w:oddHBand="0" w:evenHBand="0" w:firstRowFirstColumn="0" w:firstRowLastColumn="0" w:lastRowFirstColumn="0" w:lastRowLastColumn="0"/>
              <w:rPr>
                <w:rFonts w:eastAsia="Calibri"/>
                <w:color w:val="auto"/>
                <w:kern w:val="2"/>
                <w:sz w:val="20"/>
                <w:szCs w:val="20"/>
              </w:rPr>
            </w:pPr>
            <w:r w:rsidRPr="00452BF6">
              <w:rPr>
                <w:rFonts w:eastAsia="Calibri"/>
                <w:kern w:val="2"/>
                <w:sz w:val="20"/>
                <w:szCs w:val="20"/>
              </w:rPr>
              <w:t>75%</w:t>
            </w:r>
          </w:p>
        </w:tc>
      </w:tr>
      <w:tr w:rsidR="00452BF6" w:rsidRPr="00452BF6" w14:paraId="7D0F5A65" w14:textId="77777777" w:rsidTr="00C378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0" w:type="pct"/>
          </w:tcPr>
          <w:p w14:paraId="74ADC91D" w14:textId="77777777" w:rsidR="0033195B" w:rsidRPr="00452BF6" w:rsidRDefault="0033195B" w:rsidP="0033195B">
            <w:pPr>
              <w:widowControl w:val="0"/>
              <w:autoSpaceDE w:val="0"/>
              <w:autoSpaceDN w:val="0"/>
              <w:adjustRightInd w:val="0"/>
              <w:spacing w:before="60" w:after="60"/>
              <w:ind w:right="95"/>
              <w:jc w:val="both"/>
              <w:rPr>
                <w:rFonts w:eastAsia="Calibri"/>
                <w:color w:val="auto"/>
                <w:kern w:val="2"/>
                <w:sz w:val="20"/>
                <w:szCs w:val="20"/>
              </w:rPr>
            </w:pPr>
            <w:r w:rsidRPr="00452BF6">
              <w:rPr>
                <w:rFonts w:eastAsia="Calibri"/>
                <w:kern w:val="2"/>
                <w:sz w:val="20"/>
                <w:szCs w:val="20"/>
              </w:rPr>
              <w:t>6S2 - Nivelul de conştientizare cu privire la proiecte cofinanţate de UE</w:t>
            </w:r>
          </w:p>
        </w:tc>
        <w:tc>
          <w:tcPr>
            <w:tcW w:w="542" w:type="pct"/>
          </w:tcPr>
          <w:p w14:paraId="4A094709" w14:textId="77777777" w:rsidR="0033195B" w:rsidRPr="00452BF6" w:rsidRDefault="0033195B" w:rsidP="0033195B">
            <w:pPr>
              <w:widowControl w:val="0"/>
              <w:autoSpaceDE w:val="0"/>
              <w:autoSpaceDN w:val="0"/>
              <w:adjustRightInd w:val="0"/>
              <w:spacing w:before="60" w:after="60"/>
              <w:ind w:right="95"/>
              <w:jc w:val="center"/>
              <w:cnfStyle w:val="000000100000" w:firstRow="0" w:lastRow="0" w:firstColumn="0" w:lastColumn="0" w:oddVBand="0" w:evenVBand="0" w:oddHBand="1" w:evenHBand="0" w:firstRowFirstColumn="0" w:firstRowLastColumn="0" w:lastRowFirstColumn="0" w:lastRowLastColumn="0"/>
              <w:rPr>
                <w:rFonts w:eastAsia="Calibri"/>
                <w:color w:val="auto"/>
                <w:kern w:val="2"/>
                <w:sz w:val="20"/>
                <w:szCs w:val="20"/>
              </w:rPr>
            </w:pPr>
            <w:r w:rsidRPr="00452BF6">
              <w:rPr>
                <w:rFonts w:eastAsia="Calibri"/>
                <w:kern w:val="2"/>
                <w:sz w:val="20"/>
                <w:szCs w:val="20"/>
              </w:rPr>
              <w:t>%</w:t>
            </w:r>
          </w:p>
        </w:tc>
        <w:tc>
          <w:tcPr>
            <w:tcW w:w="768" w:type="pct"/>
          </w:tcPr>
          <w:p w14:paraId="60F6F484" w14:textId="77777777" w:rsidR="0033195B" w:rsidRPr="00452BF6" w:rsidRDefault="0033195B" w:rsidP="0033195B">
            <w:pPr>
              <w:widowControl w:val="0"/>
              <w:autoSpaceDE w:val="0"/>
              <w:autoSpaceDN w:val="0"/>
              <w:adjustRightInd w:val="0"/>
              <w:spacing w:before="60" w:after="60"/>
              <w:ind w:right="95"/>
              <w:jc w:val="right"/>
              <w:cnfStyle w:val="000000100000" w:firstRow="0" w:lastRow="0" w:firstColumn="0" w:lastColumn="0" w:oddVBand="0" w:evenVBand="0" w:oddHBand="1" w:evenHBand="0" w:firstRowFirstColumn="0" w:firstRowLastColumn="0" w:lastRowFirstColumn="0" w:lastRowLastColumn="0"/>
              <w:rPr>
                <w:rFonts w:eastAsia="Calibri"/>
                <w:color w:val="auto"/>
                <w:kern w:val="2"/>
                <w:sz w:val="20"/>
                <w:szCs w:val="20"/>
              </w:rPr>
            </w:pPr>
            <w:r w:rsidRPr="00452BF6">
              <w:rPr>
                <w:rFonts w:eastAsia="Calibri"/>
                <w:kern w:val="2"/>
                <w:sz w:val="20"/>
                <w:szCs w:val="20"/>
              </w:rPr>
              <w:t>60%</w:t>
            </w:r>
          </w:p>
        </w:tc>
      </w:tr>
      <w:tr w:rsidR="00452BF6" w:rsidRPr="00452BF6" w14:paraId="12CEBACC" w14:textId="77777777" w:rsidTr="00C378F3">
        <w:tc>
          <w:tcPr>
            <w:cnfStyle w:val="001000000000" w:firstRow="0" w:lastRow="0" w:firstColumn="1" w:lastColumn="0" w:oddVBand="0" w:evenVBand="0" w:oddHBand="0" w:evenHBand="0" w:firstRowFirstColumn="0" w:firstRowLastColumn="0" w:lastRowFirstColumn="0" w:lastRowLastColumn="0"/>
            <w:tcW w:w="3690" w:type="pct"/>
          </w:tcPr>
          <w:p w14:paraId="510BCADA" w14:textId="77777777" w:rsidR="00550F20" w:rsidRPr="009B7172" w:rsidRDefault="009D2531" w:rsidP="009D2531">
            <w:pPr>
              <w:widowControl w:val="0"/>
              <w:autoSpaceDE w:val="0"/>
              <w:autoSpaceDN w:val="0"/>
              <w:adjustRightInd w:val="0"/>
              <w:spacing w:before="60" w:after="60"/>
              <w:ind w:right="95"/>
              <w:jc w:val="both"/>
              <w:rPr>
                <w:rFonts w:eastAsia="Calibri"/>
                <w:color w:val="auto"/>
                <w:kern w:val="2"/>
                <w:sz w:val="20"/>
                <w:szCs w:val="20"/>
              </w:rPr>
            </w:pPr>
            <w:r w:rsidRPr="00452BF6">
              <w:rPr>
                <w:rFonts w:eastAsia="Calibri"/>
                <w:kern w:val="2"/>
                <w:sz w:val="20"/>
                <w:szCs w:val="20"/>
              </w:rPr>
              <w:t xml:space="preserve">6S7 - </w:t>
            </w:r>
            <w:r w:rsidR="00550F20" w:rsidRPr="00452BF6">
              <w:rPr>
                <w:rFonts w:eastAsia="Calibri"/>
                <w:kern w:val="2"/>
                <w:sz w:val="20"/>
                <w:szCs w:val="20"/>
              </w:rPr>
              <w:t xml:space="preserve">Zile participanți la instruire </w:t>
            </w:r>
            <w:del w:id="61" w:author="Daniela Balan" w:date="2018-04-24T15:47:00Z">
              <w:r w:rsidR="00550F20" w:rsidRPr="00452BF6" w:rsidDel="008B5AEF">
                <w:rPr>
                  <w:rFonts w:eastAsia="Calibri"/>
                  <w:kern w:val="2"/>
                  <w:sz w:val="20"/>
                  <w:szCs w:val="20"/>
                </w:rPr>
                <w:delText>-</w:delText>
              </w:r>
            </w:del>
            <w:ins w:id="62" w:author="Daniela Balan" w:date="2018-04-24T15:47:00Z">
              <w:r w:rsidR="008B5AEF">
                <w:rPr>
                  <w:rFonts w:eastAsia="Calibri"/>
                  <w:kern w:val="2"/>
                  <w:sz w:val="20"/>
                  <w:szCs w:val="20"/>
                </w:rPr>
                <w:t>–</w:t>
              </w:r>
            </w:ins>
            <w:r w:rsidR="00550F20" w:rsidRPr="00452BF6">
              <w:rPr>
                <w:rFonts w:eastAsia="Calibri"/>
                <w:kern w:val="2"/>
                <w:sz w:val="20"/>
                <w:szCs w:val="20"/>
              </w:rPr>
              <w:t xml:space="preserve"> beneficiari</w:t>
            </w:r>
          </w:p>
        </w:tc>
        <w:tc>
          <w:tcPr>
            <w:tcW w:w="542" w:type="pct"/>
          </w:tcPr>
          <w:p w14:paraId="4C71F844" w14:textId="77777777" w:rsidR="00550F20" w:rsidRPr="009B7172" w:rsidRDefault="00550F20" w:rsidP="002605B2">
            <w:pPr>
              <w:spacing w:before="60" w:after="6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20"/>
                <w:szCs w:val="20"/>
                <w:lang w:eastAsia="ro-RO"/>
              </w:rPr>
            </w:pPr>
            <w:r w:rsidRPr="009B7172">
              <w:rPr>
                <w:rFonts w:eastAsia="Times New Roman" w:cs="Arial"/>
                <w:color w:val="auto"/>
                <w:sz w:val="20"/>
                <w:szCs w:val="20"/>
                <w:lang w:eastAsia="ro-RO"/>
              </w:rPr>
              <w:t>Număr</w:t>
            </w:r>
          </w:p>
        </w:tc>
        <w:tc>
          <w:tcPr>
            <w:tcW w:w="768" w:type="pct"/>
          </w:tcPr>
          <w:p w14:paraId="4B4E3832" w14:textId="77777777" w:rsidR="00550F20" w:rsidRPr="009B7172" w:rsidRDefault="00550F20" w:rsidP="002605B2">
            <w:pPr>
              <w:widowControl w:val="0"/>
              <w:autoSpaceDE w:val="0"/>
              <w:autoSpaceDN w:val="0"/>
              <w:adjustRightInd w:val="0"/>
              <w:spacing w:before="60" w:after="60"/>
              <w:ind w:right="95"/>
              <w:jc w:val="right"/>
              <w:cnfStyle w:val="000000000000" w:firstRow="0" w:lastRow="0" w:firstColumn="0" w:lastColumn="0" w:oddVBand="0" w:evenVBand="0" w:oddHBand="0" w:evenHBand="0" w:firstRowFirstColumn="0" w:firstRowLastColumn="0" w:lastRowFirstColumn="0" w:lastRowLastColumn="0"/>
              <w:rPr>
                <w:rFonts w:eastAsia="Calibri"/>
                <w:color w:val="auto"/>
                <w:kern w:val="2"/>
                <w:sz w:val="20"/>
                <w:szCs w:val="20"/>
              </w:rPr>
            </w:pPr>
            <w:r w:rsidRPr="009B7172">
              <w:rPr>
                <w:rFonts w:eastAsia="Times New Roman" w:cs="Arial"/>
                <w:color w:val="auto"/>
                <w:sz w:val="20"/>
                <w:szCs w:val="20"/>
                <w:lang w:eastAsia="ro-RO"/>
              </w:rPr>
              <w:t>15.000</w:t>
            </w:r>
          </w:p>
        </w:tc>
      </w:tr>
      <w:tr w:rsidR="00550F20" w:rsidRPr="00293FBF" w14:paraId="76FB8BA6" w14:textId="77777777" w:rsidTr="00C378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0" w:type="pct"/>
          </w:tcPr>
          <w:p w14:paraId="1FE0D56A" w14:textId="77777777" w:rsidR="00550F20" w:rsidRPr="00293FBF" w:rsidRDefault="009D2531" w:rsidP="009D2531">
            <w:pPr>
              <w:widowControl w:val="0"/>
              <w:autoSpaceDE w:val="0"/>
              <w:autoSpaceDN w:val="0"/>
              <w:adjustRightInd w:val="0"/>
              <w:spacing w:before="60" w:after="60"/>
              <w:ind w:right="95"/>
              <w:jc w:val="both"/>
              <w:rPr>
                <w:rFonts w:eastAsia="Calibri"/>
                <w:kern w:val="2"/>
                <w:sz w:val="20"/>
                <w:szCs w:val="20"/>
              </w:rPr>
            </w:pPr>
            <w:r w:rsidRPr="00293FBF">
              <w:rPr>
                <w:rFonts w:eastAsia="Times New Roman" w:cs="Arial"/>
                <w:color w:val="222222"/>
                <w:sz w:val="20"/>
                <w:szCs w:val="20"/>
                <w:lang w:eastAsia="ro-RO"/>
              </w:rPr>
              <w:t xml:space="preserve">6S8 - </w:t>
            </w:r>
            <w:r w:rsidR="00550F20" w:rsidRPr="00293FBF">
              <w:rPr>
                <w:rFonts w:eastAsia="Times New Roman" w:cs="Arial"/>
                <w:color w:val="222222"/>
                <w:sz w:val="20"/>
                <w:szCs w:val="20"/>
                <w:lang w:eastAsia="ro-RO"/>
              </w:rPr>
              <w:t>Aplicații de finanțare pentru proiecte de infrastructură finanțate din POIM și POC a căror dezvoltare a fost sprijinită din POAT</w:t>
            </w:r>
            <w:ins w:id="63" w:author="Gabriela Popescu" w:date="2018-04-24T08:43:00Z">
              <w:r w:rsidR="001B2216">
                <w:rPr>
                  <w:rFonts w:eastAsia="Times New Roman" w:cs="Arial"/>
                  <w:color w:val="222222"/>
                  <w:sz w:val="20"/>
                  <w:szCs w:val="20"/>
                  <w:lang w:eastAsia="ro-RO"/>
                </w:rPr>
                <w:t xml:space="preserve"> </w:t>
              </w:r>
            </w:ins>
          </w:p>
        </w:tc>
        <w:tc>
          <w:tcPr>
            <w:tcW w:w="542" w:type="pct"/>
          </w:tcPr>
          <w:p w14:paraId="0F680AEB" w14:textId="77777777" w:rsidR="00550F20" w:rsidRPr="00293FBF" w:rsidRDefault="00550F20" w:rsidP="002605B2">
            <w:pPr>
              <w:spacing w:before="60" w:after="6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Număr</w:t>
            </w:r>
          </w:p>
        </w:tc>
        <w:tc>
          <w:tcPr>
            <w:tcW w:w="768" w:type="pct"/>
          </w:tcPr>
          <w:p w14:paraId="257790D2" w14:textId="77777777" w:rsidR="00550F20" w:rsidRPr="00293FBF" w:rsidRDefault="00550F20" w:rsidP="002605B2">
            <w:pPr>
              <w:widowControl w:val="0"/>
              <w:autoSpaceDE w:val="0"/>
              <w:autoSpaceDN w:val="0"/>
              <w:adjustRightInd w:val="0"/>
              <w:spacing w:before="60" w:after="60"/>
              <w:ind w:right="95"/>
              <w:jc w:val="right"/>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8</w:t>
            </w:r>
          </w:p>
        </w:tc>
      </w:tr>
      <w:tr w:rsidR="00550F20" w:rsidRPr="00293FBF" w14:paraId="06AF63BA" w14:textId="77777777" w:rsidTr="00C378F3">
        <w:tc>
          <w:tcPr>
            <w:cnfStyle w:val="001000000000" w:firstRow="0" w:lastRow="0" w:firstColumn="1" w:lastColumn="0" w:oddVBand="0" w:evenVBand="0" w:oddHBand="0" w:evenHBand="0" w:firstRowFirstColumn="0" w:firstRowLastColumn="0" w:lastRowFirstColumn="0" w:lastRowLastColumn="0"/>
            <w:tcW w:w="3690" w:type="pct"/>
          </w:tcPr>
          <w:p w14:paraId="2B294476" w14:textId="77777777" w:rsidR="00550F20" w:rsidRPr="00293FBF" w:rsidRDefault="009D2531" w:rsidP="009D2531">
            <w:pPr>
              <w:widowControl w:val="0"/>
              <w:autoSpaceDE w:val="0"/>
              <w:autoSpaceDN w:val="0"/>
              <w:adjustRightInd w:val="0"/>
              <w:spacing w:before="60" w:after="60"/>
              <w:ind w:right="95"/>
              <w:jc w:val="both"/>
              <w:rPr>
                <w:rFonts w:eastAsia="Calibri"/>
                <w:kern w:val="2"/>
                <w:sz w:val="20"/>
                <w:szCs w:val="20"/>
              </w:rPr>
            </w:pPr>
            <w:r w:rsidRPr="00293FBF">
              <w:rPr>
                <w:rFonts w:eastAsia="Times New Roman" w:cs="Arial"/>
                <w:color w:val="222222"/>
                <w:sz w:val="20"/>
                <w:szCs w:val="20"/>
                <w:lang w:eastAsia="ro-RO"/>
              </w:rPr>
              <w:t xml:space="preserve">6S9 - </w:t>
            </w:r>
            <w:r w:rsidR="00550F20" w:rsidRPr="00293FBF">
              <w:rPr>
                <w:rFonts w:eastAsia="Times New Roman" w:cs="Arial"/>
                <w:color w:val="222222"/>
                <w:sz w:val="20"/>
                <w:szCs w:val="20"/>
                <w:lang w:eastAsia="ro-RO"/>
              </w:rPr>
              <w:t>Număr personal din structura care coordonează ITI, ale căror salarii sunt co-finanțate din POAT - echivalent normă întreagă anual (full time equivalents)</w:t>
            </w:r>
          </w:p>
        </w:tc>
        <w:tc>
          <w:tcPr>
            <w:tcW w:w="542" w:type="pct"/>
          </w:tcPr>
          <w:p w14:paraId="69341EBC" w14:textId="77777777" w:rsidR="00550F20" w:rsidRPr="00293FBF" w:rsidRDefault="00550F20" w:rsidP="002605B2">
            <w:pPr>
              <w:spacing w:before="60" w:after="6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Număr</w:t>
            </w:r>
          </w:p>
        </w:tc>
        <w:tc>
          <w:tcPr>
            <w:tcW w:w="768" w:type="pct"/>
          </w:tcPr>
          <w:p w14:paraId="0F8BF129" w14:textId="77777777" w:rsidR="00550F20" w:rsidRPr="00293FBF" w:rsidRDefault="00550F20" w:rsidP="002605B2">
            <w:pPr>
              <w:widowControl w:val="0"/>
              <w:autoSpaceDE w:val="0"/>
              <w:autoSpaceDN w:val="0"/>
              <w:adjustRightInd w:val="0"/>
              <w:spacing w:before="60" w:after="60"/>
              <w:ind w:right="95"/>
              <w:jc w:val="right"/>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19</w:t>
            </w:r>
          </w:p>
        </w:tc>
      </w:tr>
      <w:tr w:rsidR="00550F20" w:rsidRPr="00293FBF" w14:paraId="58DCC823" w14:textId="77777777" w:rsidTr="00C378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0" w:type="pct"/>
          </w:tcPr>
          <w:p w14:paraId="11918208" w14:textId="77777777" w:rsidR="00550F20" w:rsidRPr="00293FBF" w:rsidRDefault="009D2531" w:rsidP="009D2531">
            <w:pPr>
              <w:widowControl w:val="0"/>
              <w:autoSpaceDE w:val="0"/>
              <w:autoSpaceDN w:val="0"/>
              <w:adjustRightInd w:val="0"/>
              <w:spacing w:before="60" w:after="60"/>
              <w:ind w:right="95"/>
              <w:jc w:val="both"/>
              <w:rPr>
                <w:rFonts w:eastAsia="Calibri"/>
                <w:kern w:val="2"/>
                <w:sz w:val="20"/>
                <w:szCs w:val="20"/>
              </w:rPr>
            </w:pPr>
            <w:r w:rsidRPr="00293FBF">
              <w:rPr>
                <w:rFonts w:eastAsia="Times New Roman" w:cs="Arial"/>
                <w:color w:val="222222"/>
                <w:sz w:val="20"/>
                <w:szCs w:val="20"/>
                <w:lang w:eastAsia="ro-RO"/>
              </w:rPr>
              <w:t xml:space="preserve">6S10 - </w:t>
            </w:r>
            <w:r w:rsidR="00550F20" w:rsidRPr="00293FBF">
              <w:rPr>
                <w:rFonts w:eastAsia="Times New Roman" w:cs="Arial"/>
                <w:color w:val="222222"/>
                <w:sz w:val="20"/>
                <w:szCs w:val="20"/>
                <w:lang w:eastAsia="ro-RO"/>
              </w:rPr>
              <w:t xml:space="preserve">Materiale de informare și publicitate elaborate </w:t>
            </w:r>
            <w:del w:id="64" w:author="Gabriela Popescu" w:date="2018-04-24T08:44:00Z">
              <w:r w:rsidR="00550F20" w:rsidRPr="00293FBF" w:rsidDel="001B2216">
                <w:rPr>
                  <w:rFonts w:eastAsia="Times New Roman" w:cs="Arial"/>
                  <w:color w:val="222222"/>
                  <w:sz w:val="20"/>
                  <w:szCs w:val="20"/>
                  <w:lang w:eastAsia="ro-RO"/>
                </w:rPr>
                <w:delText>-</w:delText>
              </w:r>
            </w:del>
            <w:ins w:id="65" w:author="Gabriela Popescu" w:date="2018-04-24T08:44:00Z">
              <w:r w:rsidR="001B2216">
                <w:rPr>
                  <w:rFonts w:eastAsia="Times New Roman" w:cs="Arial"/>
                  <w:color w:val="222222"/>
                  <w:sz w:val="20"/>
                  <w:szCs w:val="20"/>
                  <w:lang w:eastAsia="ro-RO"/>
                </w:rPr>
                <w:t>–</w:t>
              </w:r>
            </w:ins>
            <w:r w:rsidR="00550F20" w:rsidRPr="00293FBF">
              <w:rPr>
                <w:rFonts w:eastAsia="Times New Roman" w:cs="Arial"/>
                <w:color w:val="222222"/>
                <w:sz w:val="20"/>
                <w:szCs w:val="20"/>
                <w:lang w:eastAsia="ro-RO"/>
              </w:rPr>
              <w:t xml:space="preserve"> ediții</w:t>
            </w:r>
            <w:ins w:id="66" w:author="Gabriela Popescu" w:date="2018-04-24T08:44:00Z">
              <w:r w:rsidR="001B2216">
                <w:rPr>
                  <w:rFonts w:eastAsia="Times New Roman" w:cs="Arial"/>
                  <w:color w:val="222222"/>
                  <w:sz w:val="20"/>
                  <w:szCs w:val="20"/>
                  <w:lang w:eastAsia="ro-RO"/>
                </w:rPr>
                <w:t xml:space="preserve"> </w:t>
              </w:r>
            </w:ins>
          </w:p>
        </w:tc>
        <w:tc>
          <w:tcPr>
            <w:tcW w:w="542" w:type="pct"/>
          </w:tcPr>
          <w:p w14:paraId="16362DDF" w14:textId="77777777" w:rsidR="00550F20" w:rsidRPr="00293FBF" w:rsidRDefault="00550F20" w:rsidP="002605B2">
            <w:pPr>
              <w:spacing w:before="60" w:after="6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Număr</w:t>
            </w:r>
          </w:p>
        </w:tc>
        <w:tc>
          <w:tcPr>
            <w:tcW w:w="768" w:type="pct"/>
          </w:tcPr>
          <w:p w14:paraId="378A89FF" w14:textId="77777777" w:rsidR="00550F20" w:rsidRPr="00293FBF" w:rsidRDefault="00550F20" w:rsidP="002605B2">
            <w:pPr>
              <w:widowControl w:val="0"/>
              <w:autoSpaceDE w:val="0"/>
              <w:autoSpaceDN w:val="0"/>
              <w:adjustRightInd w:val="0"/>
              <w:spacing w:before="60" w:after="60"/>
              <w:ind w:right="95"/>
              <w:jc w:val="right"/>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30</w:t>
            </w:r>
          </w:p>
        </w:tc>
      </w:tr>
      <w:tr w:rsidR="00550F20" w:rsidRPr="00293FBF" w14:paraId="46ECED9E" w14:textId="77777777" w:rsidTr="00C378F3">
        <w:tc>
          <w:tcPr>
            <w:cnfStyle w:val="001000000000" w:firstRow="0" w:lastRow="0" w:firstColumn="1" w:lastColumn="0" w:oddVBand="0" w:evenVBand="0" w:oddHBand="0" w:evenHBand="0" w:firstRowFirstColumn="0" w:firstRowLastColumn="0" w:lastRowFirstColumn="0" w:lastRowLastColumn="0"/>
            <w:tcW w:w="3690" w:type="pct"/>
          </w:tcPr>
          <w:p w14:paraId="28F6D204" w14:textId="77777777" w:rsidR="00550F20" w:rsidRPr="00293FBF" w:rsidRDefault="009D2531" w:rsidP="009D2531">
            <w:pPr>
              <w:widowControl w:val="0"/>
              <w:autoSpaceDE w:val="0"/>
              <w:autoSpaceDN w:val="0"/>
              <w:adjustRightInd w:val="0"/>
              <w:spacing w:before="60" w:after="60"/>
              <w:ind w:right="95"/>
              <w:jc w:val="both"/>
              <w:rPr>
                <w:rFonts w:eastAsia="Calibri"/>
                <w:kern w:val="2"/>
                <w:sz w:val="20"/>
                <w:szCs w:val="20"/>
              </w:rPr>
            </w:pPr>
            <w:r w:rsidRPr="00293FBF">
              <w:rPr>
                <w:rFonts w:eastAsia="Times New Roman" w:cs="Arial"/>
                <w:color w:val="222222"/>
                <w:sz w:val="20"/>
                <w:szCs w:val="20"/>
                <w:lang w:eastAsia="ro-RO"/>
              </w:rPr>
              <w:t xml:space="preserve">6S11 - </w:t>
            </w:r>
            <w:r w:rsidR="00550F20" w:rsidRPr="00293FBF">
              <w:rPr>
                <w:rFonts w:eastAsia="Times New Roman" w:cs="Arial"/>
                <w:color w:val="222222"/>
                <w:sz w:val="20"/>
                <w:szCs w:val="20"/>
                <w:lang w:eastAsia="ro-RO"/>
              </w:rPr>
              <w:t>Campanii organizate</w:t>
            </w:r>
          </w:p>
        </w:tc>
        <w:tc>
          <w:tcPr>
            <w:tcW w:w="542" w:type="pct"/>
          </w:tcPr>
          <w:p w14:paraId="1FE39B21" w14:textId="77777777" w:rsidR="00550F20" w:rsidRPr="00293FBF" w:rsidRDefault="00550F20" w:rsidP="002605B2">
            <w:pPr>
              <w:spacing w:before="60" w:after="6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Număr</w:t>
            </w:r>
          </w:p>
        </w:tc>
        <w:tc>
          <w:tcPr>
            <w:tcW w:w="768" w:type="pct"/>
          </w:tcPr>
          <w:p w14:paraId="79C2F2E3" w14:textId="77777777" w:rsidR="00550F20" w:rsidRPr="00293FBF" w:rsidRDefault="00550F20" w:rsidP="002605B2">
            <w:pPr>
              <w:widowControl w:val="0"/>
              <w:autoSpaceDE w:val="0"/>
              <w:autoSpaceDN w:val="0"/>
              <w:adjustRightInd w:val="0"/>
              <w:spacing w:before="60" w:after="60"/>
              <w:ind w:right="95"/>
              <w:jc w:val="right"/>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3</w:t>
            </w:r>
          </w:p>
        </w:tc>
      </w:tr>
      <w:tr w:rsidR="00550F20" w:rsidRPr="00293FBF" w14:paraId="352A7E57" w14:textId="77777777" w:rsidTr="00C378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0" w:type="pct"/>
          </w:tcPr>
          <w:p w14:paraId="0A64A9AF" w14:textId="77777777" w:rsidR="00550F20" w:rsidRPr="00293FBF" w:rsidRDefault="009D2531" w:rsidP="009D2531">
            <w:pPr>
              <w:spacing w:before="60" w:after="60"/>
              <w:jc w:val="both"/>
              <w:rPr>
                <w:rFonts w:eastAsia="Times New Roman" w:cs="Arial"/>
                <w:color w:val="222222"/>
                <w:sz w:val="20"/>
                <w:szCs w:val="20"/>
                <w:lang w:eastAsia="ro-RO"/>
              </w:rPr>
            </w:pPr>
            <w:r w:rsidRPr="00293FBF">
              <w:rPr>
                <w:rFonts w:eastAsia="Times New Roman" w:cs="Arial"/>
                <w:color w:val="222222"/>
                <w:sz w:val="20"/>
                <w:szCs w:val="20"/>
                <w:lang w:eastAsia="ro-RO"/>
              </w:rPr>
              <w:t xml:space="preserve">6S12 - </w:t>
            </w:r>
            <w:r w:rsidR="00550F20" w:rsidRPr="00293FBF">
              <w:rPr>
                <w:rFonts w:eastAsia="Times New Roman" w:cs="Arial"/>
                <w:color w:val="222222"/>
                <w:sz w:val="20"/>
                <w:szCs w:val="20"/>
                <w:lang w:eastAsia="ro-RO"/>
              </w:rPr>
              <w:t>Solicitări care au fost soluționate de rețeaua de Centre de informare</w:t>
            </w:r>
          </w:p>
        </w:tc>
        <w:tc>
          <w:tcPr>
            <w:tcW w:w="542" w:type="pct"/>
          </w:tcPr>
          <w:p w14:paraId="52CE4589" w14:textId="77777777" w:rsidR="00550F20" w:rsidRPr="00293FBF" w:rsidRDefault="00550F20" w:rsidP="002605B2">
            <w:pPr>
              <w:spacing w:before="60" w:after="6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Număr</w:t>
            </w:r>
          </w:p>
        </w:tc>
        <w:tc>
          <w:tcPr>
            <w:tcW w:w="768" w:type="pct"/>
          </w:tcPr>
          <w:p w14:paraId="4E4E83FE" w14:textId="77777777" w:rsidR="00550F20" w:rsidRPr="00293FBF" w:rsidRDefault="00550F20" w:rsidP="002605B2">
            <w:pPr>
              <w:widowControl w:val="0"/>
              <w:autoSpaceDE w:val="0"/>
              <w:autoSpaceDN w:val="0"/>
              <w:adjustRightInd w:val="0"/>
              <w:spacing w:before="60" w:after="60"/>
              <w:ind w:right="95"/>
              <w:jc w:val="right"/>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25.000</w:t>
            </w:r>
          </w:p>
        </w:tc>
      </w:tr>
      <w:tr w:rsidR="00550F20" w:rsidRPr="00293FBF" w14:paraId="16DB41CC" w14:textId="77777777" w:rsidTr="00C378F3">
        <w:tc>
          <w:tcPr>
            <w:cnfStyle w:val="001000000000" w:firstRow="0" w:lastRow="0" w:firstColumn="1" w:lastColumn="0" w:oddVBand="0" w:evenVBand="0" w:oddHBand="0" w:evenHBand="0" w:firstRowFirstColumn="0" w:firstRowLastColumn="0" w:lastRowFirstColumn="0" w:lastRowLastColumn="0"/>
            <w:tcW w:w="3690" w:type="pct"/>
          </w:tcPr>
          <w:p w14:paraId="3A3DABFE" w14:textId="77777777" w:rsidR="00550F20" w:rsidRPr="00293FBF" w:rsidRDefault="009D2531" w:rsidP="009D2531">
            <w:pPr>
              <w:spacing w:before="60" w:after="60"/>
              <w:jc w:val="both"/>
              <w:rPr>
                <w:rFonts w:eastAsia="Times New Roman" w:cs="Arial"/>
                <w:color w:val="222222"/>
                <w:sz w:val="20"/>
                <w:szCs w:val="20"/>
                <w:lang w:eastAsia="ro-RO"/>
              </w:rPr>
            </w:pPr>
            <w:r w:rsidRPr="00293FBF">
              <w:rPr>
                <w:rFonts w:eastAsia="Times New Roman" w:cs="Arial"/>
                <w:color w:val="222222"/>
                <w:sz w:val="20"/>
                <w:szCs w:val="20"/>
                <w:lang w:eastAsia="ro-RO"/>
              </w:rPr>
              <w:t xml:space="preserve">6S13 - </w:t>
            </w:r>
            <w:r w:rsidR="00550F20" w:rsidRPr="00293FBF">
              <w:rPr>
                <w:rFonts w:eastAsia="Times New Roman" w:cs="Arial"/>
                <w:color w:val="222222"/>
                <w:sz w:val="20"/>
                <w:szCs w:val="20"/>
                <w:lang w:eastAsia="ro-RO"/>
              </w:rPr>
              <w:t>Sesiuni pe site/portal înregistrate</w:t>
            </w:r>
          </w:p>
        </w:tc>
        <w:tc>
          <w:tcPr>
            <w:tcW w:w="542" w:type="pct"/>
          </w:tcPr>
          <w:p w14:paraId="6AFC07B0" w14:textId="77777777" w:rsidR="00550F20" w:rsidRPr="00293FBF" w:rsidRDefault="00550F20" w:rsidP="002605B2">
            <w:pPr>
              <w:spacing w:before="60" w:after="6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Număr</w:t>
            </w:r>
          </w:p>
        </w:tc>
        <w:tc>
          <w:tcPr>
            <w:tcW w:w="768" w:type="pct"/>
          </w:tcPr>
          <w:p w14:paraId="61BFD1AA" w14:textId="77777777" w:rsidR="00550F20" w:rsidRPr="00293FBF" w:rsidRDefault="00550F20" w:rsidP="002605B2">
            <w:pPr>
              <w:widowControl w:val="0"/>
              <w:autoSpaceDE w:val="0"/>
              <w:autoSpaceDN w:val="0"/>
              <w:adjustRightInd w:val="0"/>
              <w:spacing w:before="60" w:after="60"/>
              <w:ind w:right="95"/>
              <w:jc w:val="right"/>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500.000</w:t>
            </w:r>
          </w:p>
        </w:tc>
      </w:tr>
      <w:tr w:rsidR="0004191C" w:rsidRPr="00293FBF" w14:paraId="2201F062" w14:textId="77777777" w:rsidTr="000419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0" w:type="pct"/>
          </w:tcPr>
          <w:p w14:paraId="7477FD2F" w14:textId="77777777" w:rsidR="0004191C" w:rsidRPr="00293FBF" w:rsidRDefault="0004191C" w:rsidP="0004191C">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6S14 - Evaluări și studii elaborate</w:t>
            </w:r>
          </w:p>
        </w:tc>
        <w:tc>
          <w:tcPr>
            <w:tcW w:w="542" w:type="pct"/>
          </w:tcPr>
          <w:p w14:paraId="3A38D841" w14:textId="77777777" w:rsidR="0004191C" w:rsidRPr="00293FBF" w:rsidRDefault="0004191C" w:rsidP="0004191C">
            <w:pPr>
              <w:spacing w:before="60" w:after="6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Număr</w:t>
            </w:r>
          </w:p>
        </w:tc>
        <w:tc>
          <w:tcPr>
            <w:tcW w:w="768" w:type="pct"/>
          </w:tcPr>
          <w:p w14:paraId="31CD09E9" w14:textId="77777777" w:rsidR="0004191C" w:rsidRPr="00293FBF" w:rsidRDefault="0004191C" w:rsidP="0004191C">
            <w:pPr>
              <w:widowControl w:val="0"/>
              <w:autoSpaceDE w:val="0"/>
              <w:autoSpaceDN w:val="0"/>
              <w:adjustRightInd w:val="0"/>
              <w:spacing w:before="60" w:after="60"/>
              <w:ind w:right="95"/>
              <w:jc w:val="right"/>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w:t>
            </w:r>
          </w:p>
        </w:tc>
      </w:tr>
      <w:tr w:rsidR="0004191C" w:rsidRPr="00293FBF" w14:paraId="16D51C52" w14:textId="77777777" w:rsidTr="0004191C">
        <w:tc>
          <w:tcPr>
            <w:cnfStyle w:val="001000000000" w:firstRow="0" w:lastRow="0" w:firstColumn="1" w:lastColumn="0" w:oddVBand="0" w:evenVBand="0" w:oddHBand="0" w:evenHBand="0" w:firstRowFirstColumn="0" w:firstRowLastColumn="0" w:lastRowFirstColumn="0" w:lastRowLastColumn="0"/>
            <w:tcW w:w="3690" w:type="pct"/>
          </w:tcPr>
          <w:p w14:paraId="3F6FB70B" w14:textId="77777777" w:rsidR="0004191C" w:rsidRPr="00293FBF" w:rsidRDefault="0004191C" w:rsidP="0004191C">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6S19 - Zile participanți la instruire – structuri de gestionare/alte structuri</w:t>
            </w:r>
          </w:p>
        </w:tc>
        <w:tc>
          <w:tcPr>
            <w:tcW w:w="542" w:type="pct"/>
          </w:tcPr>
          <w:p w14:paraId="3BCDF9DD" w14:textId="77777777" w:rsidR="0004191C" w:rsidRPr="00293FBF" w:rsidRDefault="0004191C" w:rsidP="0004191C">
            <w:pPr>
              <w:spacing w:before="60" w:after="6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Număr</w:t>
            </w:r>
          </w:p>
        </w:tc>
        <w:tc>
          <w:tcPr>
            <w:tcW w:w="768" w:type="pct"/>
          </w:tcPr>
          <w:p w14:paraId="67F75718" w14:textId="77777777" w:rsidR="0004191C" w:rsidRPr="00293FBF" w:rsidRDefault="0004191C" w:rsidP="0004191C">
            <w:pPr>
              <w:widowControl w:val="0"/>
              <w:autoSpaceDE w:val="0"/>
              <w:autoSpaceDN w:val="0"/>
              <w:adjustRightInd w:val="0"/>
              <w:spacing w:before="60" w:after="60"/>
              <w:ind w:right="95"/>
              <w:jc w:val="right"/>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w:t>
            </w:r>
          </w:p>
        </w:tc>
      </w:tr>
      <w:tr w:rsidR="009D2531" w:rsidRPr="00293FBF" w14:paraId="77DEA522" w14:textId="77777777" w:rsidTr="008B5AEF">
        <w:tblPrEx>
          <w:tblW w:w="4993" w:type="pct"/>
          <w:tblPrExChange w:id="67" w:author="Daniela Balan" w:date="2018-04-24T15:50:00Z">
            <w:tblPrEx>
              <w:tblW w:w="4993" w:type="pct"/>
            </w:tblPrEx>
          </w:tblPrExChange>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0" w:type="pct"/>
            <w:tcBorders>
              <w:bottom w:val="nil"/>
            </w:tcBorders>
            <w:tcPrChange w:id="68" w:author="Daniela Balan" w:date="2018-04-24T15:50:00Z">
              <w:tcPr>
                <w:tcW w:w="3690" w:type="pct"/>
                <w:gridSpan w:val="3"/>
              </w:tcPr>
            </w:tcPrChange>
          </w:tcPr>
          <w:p w14:paraId="08AC3F26" w14:textId="77777777" w:rsidR="009D2531" w:rsidRPr="00293FBF" w:rsidRDefault="009D2531" w:rsidP="009D2531">
            <w:pPr>
              <w:spacing w:before="60" w:after="60"/>
              <w:jc w:val="both"/>
              <w:cnfStyle w:val="001000100000" w:firstRow="0" w:lastRow="0" w:firstColumn="1"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6S21 - Evenimente de informare/lucru</w:t>
            </w:r>
          </w:p>
        </w:tc>
        <w:tc>
          <w:tcPr>
            <w:tcW w:w="542" w:type="pct"/>
            <w:tcBorders>
              <w:bottom w:val="nil"/>
            </w:tcBorders>
            <w:tcPrChange w:id="69" w:author="Daniela Balan" w:date="2018-04-24T15:50:00Z">
              <w:tcPr>
                <w:tcW w:w="542" w:type="pct"/>
                <w:gridSpan w:val="2"/>
              </w:tcPr>
            </w:tcPrChange>
          </w:tcPr>
          <w:p w14:paraId="52FF419C" w14:textId="77777777" w:rsidR="009D2531" w:rsidRPr="00293FBF" w:rsidRDefault="009D2531" w:rsidP="002605B2">
            <w:pPr>
              <w:spacing w:before="60" w:after="60"/>
              <w:jc w:val="center"/>
              <w:cnfStyle w:val="000000100000" w:firstRow="0" w:lastRow="0" w:firstColumn="0" w:lastColumn="0" w:oddVBand="0" w:evenVBand="0" w:oddHBand="1" w:evenHBand="0" w:firstRowFirstColumn="0" w:firstRowLastColumn="0" w:lastRowFirstColumn="0" w:lastRowLastColumn="0"/>
            </w:pPr>
            <w:r w:rsidRPr="00293FBF">
              <w:rPr>
                <w:rFonts w:eastAsia="Times New Roman" w:cs="Arial"/>
                <w:color w:val="222222"/>
                <w:sz w:val="20"/>
                <w:szCs w:val="20"/>
                <w:lang w:eastAsia="ro-RO"/>
              </w:rPr>
              <w:t>Număr</w:t>
            </w:r>
          </w:p>
        </w:tc>
        <w:tc>
          <w:tcPr>
            <w:tcW w:w="768" w:type="pct"/>
            <w:tcBorders>
              <w:bottom w:val="nil"/>
            </w:tcBorders>
            <w:tcPrChange w:id="70" w:author="Daniela Balan" w:date="2018-04-24T15:50:00Z">
              <w:tcPr>
                <w:tcW w:w="768" w:type="pct"/>
                <w:gridSpan w:val="2"/>
              </w:tcPr>
            </w:tcPrChange>
          </w:tcPr>
          <w:p w14:paraId="2584EF57" w14:textId="77777777" w:rsidR="009D2531" w:rsidRPr="00293FBF" w:rsidRDefault="009D2531" w:rsidP="002605B2">
            <w:pPr>
              <w:widowControl w:val="0"/>
              <w:autoSpaceDE w:val="0"/>
              <w:autoSpaceDN w:val="0"/>
              <w:adjustRightInd w:val="0"/>
              <w:spacing w:before="60" w:after="60"/>
              <w:ind w:right="95"/>
              <w:jc w:val="right"/>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w:t>
            </w:r>
          </w:p>
        </w:tc>
      </w:tr>
      <w:tr w:rsidR="009D2531" w:rsidRPr="00293FBF" w14:paraId="42F3336C" w14:textId="77777777" w:rsidTr="008B5AEF">
        <w:tblPrEx>
          <w:tblW w:w="4993" w:type="pct"/>
          <w:tblPrExChange w:id="71" w:author="Daniela Balan" w:date="2018-04-24T15:50:00Z">
            <w:tblPrEx>
              <w:tblW w:w="4993" w:type="pct"/>
            </w:tblPrEx>
          </w:tblPrExChange>
        </w:tblPrEx>
        <w:tc>
          <w:tcPr>
            <w:cnfStyle w:val="001000000000" w:firstRow="0" w:lastRow="0" w:firstColumn="1" w:lastColumn="0" w:oddVBand="0" w:evenVBand="0" w:oddHBand="0" w:evenHBand="0" w:firstRowFirstColumn="0" w:firstRowLastColumn="0" w:lastRowFirstColumn="0" w:lastRowLastColumn="0"/>
            <w:tcW w:w="3690" w:type="pct"/>
            <w:tcBorders>
              <w:top w:val="nil"/>
              <w:left w:val="nil"/>
              <w:bottom w:val="nil"/>
              <w:right w:val="nil"/>
            </w:tcBorders>
            <w:tcPrChange w:id="72" w:author="Daniela Balan" w:date="2018-04-24T15:50:00Z">
              <w:tcPr>
                <w:tcW w:w="3690" w:type="pct"/>
                <w:gridSpan w:val="3"/>
              </w:tcPr>
            </w:tcPrChange>
          </w:tcPr>
          <w:p w14:paraId="337202F6" w14:textId="77777777" w:rsidR="009D2531" w:rsidRPr="00293FBF" w:rsidRDefault="009D2531" w:rsidP="001B2216">
            <w:pPr>
              <w:spacing w:before="60" w:after="60"/>
              <w:jc w:val="both"/>
              <w:rPr>
                <w:rFonts w:eastAsia="Times New Roman" w:cs="Arial"/>
                <w:color w:val="222222"/>
                <w:sz w:val="20"/>
                <w:szCs w:val="20"/>
                <w:lang w:eastAsia="ro-RO"/>
              </w:rPr>
            </w:pPr>
            <w:r w:rsidRPr="00293FBF">
              <w:rPr>
                <w:rFonts w:eastAsia="Times New Roman" w:cs="Arial"/>
                <w:color w:val="222222"/>
                <w:sz w:val="20"/>
                <w:szCs w:val="20"/>
                <w:lang w:eastAsia="ro-RO"/>
              </w:rPr>
              <w:t xml:space="preserve">6S22 - Rapoarte trimestriale elaborate de structura care coordonează ITI aprobate </w:t>
            </w:r>
            <w:r w:rsidRPr="00293FBF">
              <w:rPr>
                <w:rFonts w:eastAsia="Times New Roman" w:cs="Arial"/>
                <w:color w:val="222222"/>
                <w:sz w:val="20"/>
                <w:szCs w:val="20"/>
                <w:lang w:eastAsia="ro-RO"/>
              </w:rPr>
              <w:lastRenderedPageBreak/>
              <w:t xml:space="preserve">de Ministerul </w:t>
            </w:r>
            <w:del w:id="73" w:author="Gabriela Popescu" w:date="2018-04-24T08:45:00Z">
              <w:r w:rsidR="00E22F26" w:rsidRPr="00E22F26" w:rsidDel="001B2216">
                <w:rPr>
                  <w:rFonts w:eastAsia="Times New Roman" w:cs="Arial"/>
                  <w:color w:val="222222"/>
                  <w:sz w:val="20"/>
                  <w:szCs w:val="20"/>
                  <w:lang w:eastAsia="ro-RO"/>
                </w:rPr>
                <w:delText xml:space="preserve">Dezvoltării Regionale, Administrației Publice </w:delText>
              </w:r>
              <w:r w:rsidR="009B7172" w:rsidDel="001B2216">
                <w:rPr>
                  <w:rFonts w:eastAsia="Times New Roman" w:cs="Arial"/>
                  <w:color w:val="222222"/>
                  <w:sz w:val="20"/>
                  <w:szCs w:val="20"/>
                  <w:lang w:eastAsia="ro-RO"/>
                </w:rPr>
                <w:delText>ş</w:delText>
              </w:r>
              <w:r w:rsidR="00E22F26" w:rsidRPr="00E22F26" w:rsidDel="001B2216">
                <w:rPr>
                  <w:rFonts w:eastAsia="Times New Roman" w:cs="Arial"/>
                  <w:color w:val="222222"/>
                  <w:sz w:val="20"/>
                  <w:szCs w:val="20"/>
                  <w:lang w:eastAsia="ro-RO"/>
                </w:rPr>
                <w:delText xml:space="preserve">i </w:delText>
              </w:r>
            </w:del>
            <w:r w:rsidRPr="00293FBF">
              <w:rPr>
                <w:rFonts w:eastAsia="Times New Roman" w:cs="Arial"/>
                <w:color w:val="222222"/>
                <w:sz w:val="20"/>
                <w:szCs w:val="20"/>
                <w:lang w:eastAsia="ro-RO"/>
              </w:rPr>
              <w:t>Fondurilor Europene</w:t>
            </w:r>
          </w:p>
        </w:tc>
        <w:tc>
          <w:tcPr>
            <w:tcW w:w="542" w:type="pct"/>
            <w:tcBorders>
              <w:top w:val="nil"/>
              <w:left w:val="nil"/>
              <w:bottom w:val="nil"/>
              <w:right w:val="nil"/>
            </w:tcBorders>
            <w:tcPrChange w:id="74" w:author="Daniela Balan" w:date="2018-04-24T15:50:00Z">
              <w:tcPr>
                <w:tcW w:w="542" w:type="pct"/>
                <w:gridSpan w:val="2"/>
              </w:tcPr>
            </w:tcPrChange>
          </w:tcPr>
          <w:p w14:paraId="37E869B7" w14:textId="77777777" w:rsidR="009D2531" w:rsidRPr="00293FBF" w:rsidRDefault="009D2531" w:rsidP="002605B2">
            <w:pPr>
              <w:spacing w:before="60" w:after="60"/>
              <w:jc w:val="center"/>
              <w:cnfStyle w:val="000000000000" w:firstRow="0" w:lastRow="0" w:firstColumn="0" w:lastColumn="0" w:oddVBand="0" w:evenVBand="0" w:oddHBand="0" w:evenHBand="0" w:firstRowFirstColumn="0" w:firstRowLastColumn="0" w:lastRowFirstColumn="0" w:lastRowLastColumn="0"/>
            </w:pPr>
            <w:r w:rsidRPr="00293FBF">
              <w:rPr>
                <w:rFonts w:eastAsia="Times New Roman" w:cs="Arial"/>
                <w:color w:val="222222"/>
                <w:sz w:val="20"/>
                <w:szCs w:val="20"/>
                <w:lang w:eastAsia="ro-RO"/>
              </w:rPr>
              <w:lastRenderedPageBreak/>
              <w:t>Număr</w:t>
            </w:r>
          </w:p>
        </w:tc>
        <w:tc>
          <w:tcPr>
            <w:tcW w:w="768" w:type="pct"/>
            <w:tcBorders>
              <w:top w:val="nil"/>
              <w:left w:val="nil"/>
              <w:bottom w:val="nil"/>
              <w:right w:val="nil"/>
            </w:tcBorders>
            <w:tcPrChange w:id="75" w:author="Daniela Balan" w:date="2018-04-24T15:50:00Z">
              <w:tcPr>
                <w:tcW w:w="768" w:type="pct"/>
                <w:gridSpan w:val="2"/>
              </w:tcPr>
            </w:tcPrChange>
          </w:tcPr>
          <w:p w14:paraId="6A2C5CDB" w14:textId="77777777" w:rsidR="009D2531" w:rsidRPr="00293FBF" w:rsidRDefault="009D2531" w:rsidP="002605B2">
            <w:pPr>
              <w:widowControl w:val="0"/>
              <w:autoSpaceDE w:val="0"/>
              <w:autoSpaceDN w:val="0"/>
              <w:adjustRightInd w:val="0"/>
              <w:spacing w:before="60" w:after="60"/>
              <w:ind w:right="95"/>
              <w:jc w:val="right"/>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w:t>
            </w:r>
          </w:p>
        </w:tc>
      </w:tr>
      <w:tr w:rsidR="008B5AEF" w:rsidRPr="00293FBF" w14:paraId="75EF171F" w14:textId="77777777" w:rsidTr="008B5AEF">
        <w:tblPrEx>
          <w:tblW w:w="4993" w:type="pct"/>
          <w:tblPrExChange w:id="76" w:author="Daniela Balan" w:date="2018-04-24T15:50:00Z">
            <w:tblPrEx>
              <w:tblW w:w="4993" w:type="pct"/>
            </w:tblPrEx>
          </w:tblPrExChange>
        </w:tblPrEx>
        <w:trPr>
          <w:cnfStyle w:val="000000100000" w:firstRow="0" w:lastRow="0" w:firstColumn="0" w:lastColumn="0" w:oddVBand="0" w:evenVBand="0" w:oddHBand="1" w:evenHBand="0" w:firstRowFirstColumn="0" w:firstRowLastColumn="0" w:lastRowFirstColumn="0" w:lastRowLastColumn="0"/>
          <w:trHeight w:val="403"/>
          <w:ins w:id="77" w:author="Gabriela Popescu" w:date="2018-04-24T08:45:00Z"/>
          <w:trPrChange w:id="78" w:author="Daniela Balan" w:date="2018-04-24T15:50:00Z">
            <w:trPr>
              <w:trHeight w:val="403"/>
            </w:trPr>
          </w:trPrChange>
        </w:trPr>
        <w:tc>
          <w:tcPr>
            <w:cnfStyle w:val="001000000000" w:firstRow="0" w:lastRow="0" w:firstColumn="1" w:lastColumn="0" w:oddVBand="0" w:evenVBand="0" w:oddHBand="0" w:evenHBand="0" w:firstRowFirstColumn="0" w:firstRowLastColumn="0" w:lastRowFirstColumn="0" w:lastRowLastColumn="0"/>
            <w:tcW w:w="3690" w:type="pct"/>
            <w:tcBorders>
              <w:top w:val="nil"/>
              <w:bottom w:val="nil"/>
            </w:tcBorders>
            <w:tcPrChange w:id="79" w:author="Daniela Balan" w:date="2018-04-24T15:50:00Z">
              <w:tcPr>
                <w:tcW w:w="1666" w:type="pct"/>
              </w:tcPr>
            </w:tcPrChange>
          </w:tcPr>
          <w:p w14:paraId="0708855D" w14:textId="77777777" w:rsidR="008B5AEF" w:rsidRPr="00293FBF" w:rsidRDefault="008B5AEF">
            <w:pPr>
              <w:widowControl w:val="0"/>
              <w:tabs>
                <w:tab w:val="left" w:pos="7350"/>
              </w:tabs>
              <w:autoSpaceDE w:val="0"/>
              <w:autoSpaceDN w:val="0"/>
              <w:adjustRightInd w:val="0"/>
              <w:spacing w:before="60" w:after="60"/>
              <w:ind w:right="96"/>
              <w:cnfStyle w:val="001000100000" w:firstRow="0" w:lastRow="0" w:firstColumn="1" w:lastColumn="0" w:oddVBand="0" w:evenVBand="0" w:oddHBand="1" w:evenHBand="0" w:firstRowFirstColumn="0" w:firstRowLastColumn="0" w:lastRowFirstColumn="0" w:lastRowLastColumn="0"/>
              <w:rPr>
                <w:ins w:id="80" w:author="Gabriela Popescu" w:date="2018-04-24T08:45:00Z"/>
                <w:rFonts w:eastAsia="Calibri"/>
                <w:kern w:val="2"/>
                <w:sz w:val="20"/>
                <w:szCs w:val="18"/>
              </w:rPr>
            </w:pPr>
            <w:ins w:id="81" w:author="Gabriela Popescu" w:date="2018-04-24T08:45:00Z">
              <w:r>
                <w:rPr>
                  <w:rFonts w:eastAsia="Calibri"/>
                  <w:kern w:val="2"/>
                  <w:sz w:val="20"/>
                  <w:szCs w:val="18"/>
                </w:rPr>
                <w:lastRenderedPageBreak/>
                <w:t>6S28 -</w:t>
              </w:r>
            </w:ins>
            <w:ins w:id="82" w:author="Gabriela Popescu" w:date="2018-04-24T08:46:00Z">
              <w:r>
                <w:t xml:space="preserve"> </w:t>
              </w:r>
              <w:r w:rsidRPr="001B2216">
                <w:rPr>
                  <w:rFonts w:eastAsia="Calibri"/>
                  <w:kern w:val="2"/>
                  <w:sz w:val="20"/>
                  <w:szCs w:val="18"/>
                </w:rPr>
                <w:t>Solicitări care au fost soluționate prin help-desk AM/OI</w:t>
              </w:r>
              <w:r>
                <w:rPr>
                  <w:rFonts w:eastAsia="Calibri"/>
                  <w:kern w:val="2"/>
                  <w:sz w:val="20"/>
                  <w:szCs w:val="18"/>
                </w:rPr>
                <w:tab/>
              </w:r>
              <w:r w:rsidRPr="001B2216">
                <w:rPr>
                  <w:rFonts w:eastAsia="Calibri"/>
                  <w:kern w:val="2"/>
                  <w:sz w:val="20"/>
                  <w:szCs w:val="18"/>
                </w:rPr>
                <w:t>Număr</w:t>
              </w:r>
            </w:ins>
          </w:p>
        </w:tc>
        <w:tc>
          <w:tcPr>
            <w:tcW w:w="542" w:type="pct"/>
            <w:tcBorders>
              <w:top w:val="nil"/>
              <w:bottom w:val="nil"/>
            </w:tcBorders>
            <w:tcPrChange w:id="83" w:author="Daniela Balan" w:date="2018-04-24T15:50:00Z">
              <w:tcPr>
                <w:tcW w:w="1666" w:type="pct"/>
              </w:tcPr>
            </w:tcPrChange>
          </w:tcPr>
          <w:p w14:paraId="6CF0ED11" w14:textId="77777777" w:rsidR="008B5AEF" w:rsidRDefault="008B5AEF">
            <w:pPr>
              <w:widowControl w:val="0"/>
              <w:tabs>
                <w:tab w:val="left" w:pos="7350"/>
              </w:tabs>
              <w:autoSpaceDE w:val="0"/>
              <w:autoSpaceDN w:val="0"/>
              <w:adjustRightInd w:val="0"/>
              <w:spacing w:before="60" w:after="60"/>
              <w:ind w:right="96"/>
              <w:jc w:val="center"/>
              <w:cnfStyle w:val="000000100000" w:firstRow="0" w:lastRow="0" w:firstColumn="0" w:lastColumn="0" w:oddVBand="0" w:evenVBand="0" w:oddHBand="1" w:evenHBand="0" w:firstRowFirstColumn="0" w:firstRowLastColumn="0" w:lastRowFirstColumn="0" w:lastRowLastColumn="0"/>
              <w:rPr>
                <w:ins w:id="84" w:author="Gabriela Popescu" w:date="2018-04-24T08:46:00Z"/>
                <w:rFonts w:eastAsia="Calibri"/>
                <w:b/>
                <w:bCs/>
                <w:kern w:val="2"/>
                <w:sz w:val="20"/>
                <w:szCs w:val="18"/>
              </w:rPr>
              <w:pPrChange w:id="85" w:author="Daniela Balan" w:date="2018-04-24T15:50:00Z">
                <w:pPr>
                  <w:widowControl w:val="0"/>
                  <w:tabs>
                    <w:tab w:val="left" w:pos="7350"/>
                  </w:tabs>
                  <w:autoSpaceDE w:val="0"/>
                  <w:autoSpaceDN w:val="0"/>
                  <w:adjustRightInd w:val="0"/>
                  <w:spacing w:before="60" w:after="60"/>
                  <w:ind w:right="96"/>
                  <w:cnfStyle w:val="000000100000" w:firstRow="0" w:lastRow="0" w:firstColumn="0" w:lastColumn="0" w:oddVBand="0" w:evenVBand="0" w:oddHBand="1" w:evenHBand="0" w:firstRowFirstColumn="0" w:firstRowLastColumn="0" w:lastRowFirstColumn="0" w:lastRowLastColumn="0"/>
                </w:pPr>
              </w:pPrChange>
            </w:pPr>
            <w:ins w:id="86" w:author="Daniela Balan" w:date="2018-04-24T15:50:00Z">
              <w:r w:rsidRPr="003C7456">
                <w:rPr>
                  <w:rFonts w:eastAsia="Times New Roman" w:cs="Arial"/>
                  <w:color w:val="222222"/>
                  <w:sz w:val="20"/>
                  <w:szCs w:val="20"/>
                  <w:lang w:eastAsia="ro-RO"/>
                </w:rPr>
                <w:t>Număr</w:t>
              </w:r>
            </w:ins>
          </w:p>
        </w:tc>
        <w:tc>
          <w:tcPr>
            <w:tcW w:w="768" w:type="pct"/>
            <w:tcBorders>
              <w:top w:val="nil"/>
              <w:bottom w:val="nil"/>
            </w:tcBorders>
            <w:tcPrChange w:id="87" w:author="Daniela Balan" w:date="2018-04-24T15:50:00Z">
              <w:tcPr>
                <w:tcW w:w="1668" w:type="pct"/>
                <w:gridSpan w:val="5"/>
              </w:tcPr>
            </w:tcPrChange>
          </w:tcPr>
          <w:p w14:paraId="71C38C6D" w14:textId="77777777" w:rsidR="008B5AEF" w:rsidRPr="00293FBF" w:rsidRDefault="008B5AEF">
            <w:pPr>
              <w:widowControl w:val="0"/>
              <w:tabs>
                <w:tab w:val="left" w:pos="7350"/>
              </w:tabs>
              <w:autoSpaceDE w:val="0"/>
              <w:autoSpaceDN w:val="0"/>
              <w:adjustRightInd w:val="0"/>
              <w:spacing w:before="60" w:after="60"/>
              <w:ind w:right="96"/>
              <w:cnfStyle w:val="000000100000" w:firstRow="0" w:lastRow="0" w:firstColumn="0" w:lastColumn="0" w:oddVBand="0" w:evenVBand="0" w:oddHBand="1" w:evenHBand="0" w:firstRowFirstColumn="0" w:firstRowLastColumn="0" w:lastRowFirstColumn="0" w:lastRowLastColumn="0"/>
              <w:rPr>
                <w:ins w:id="88" w:author="Gabriela Popescu" w:date="2018-04-24T08:45:00Z"/>
                <w:rFonts w:eastAsia="Calibri"/>
                <w:kern w:val="2"/>
                <w:sz w:val="20"/>
                <w:szCs w:val="18"/>
              </w:rPr>
              <w:pPrChange w:id="89" w:author="Gabriela Popescu" w:date="2018-04-24T08:46:00Z">
                <w:pPr>
                  <w:widowControl w:val="0"/>
                  <w:autoSpaceDE w:val="0"/>
                  <w:autoSpaceDN w:val="0"/>
                  <w:adjustRightInd w:val="0"/>
                  <w:spacing w:before="60" w:after="60"/>
                  <w:ind w:right="96"/>
                  <w:cnfStyle w:val="000000100000" w:firstRow="0" w:lastRow="0" w:firstColumn="0" w:lastColumn="0" w:oddVBand="0" w:evenVBand="0" w:oddHBand="1" w:evenHBand="0" w:firstRowFirstColumn="0" w:firstRowLastColumn="0" w:lastRowFirstColumn="0" w:lastRowLastColumn="0"/>
                </w:pPr>
              </w:pPrChange>
            </w:pPr>
          </w:p>
        </w:tc>
      </w:tr>
      <w:tr w:rsidR="008B5AEF" w:rsidRPr="00293FBF" w14:paraId="37AF8CAA" w14:textId="77777777" w:rsidTr="008B5AEF">
        <w:tblPrEx>
          <w:tblW w:w="4993" w:type="pct"/>
          <w:tblPrExChange w:id="90" w:author="Daniela Balan" w:date="2018-04-24T15:50:00Z">
            <w:tblPrEx>
              <w:tblW w:w="4993" w:type="pct"/>
            </w:tblPrEx>
          </w:tblPrExChange>
        </w:tblPrEx>
        <w:trPr>
          <w:trHeight w:val="403"/>
          <w:ins w:id="91" w:author="Gabriela Popescu" w:date="2018-04-24T08:45:00Z"/>
          <w:trPrChange w:id="92" w:author="Daniela Balan" w:date="2018-04-24T15:50:00Z">
            <w:trPr>
              <w:trHeight w:val="403"/>
            </w:trPr>
          </w:trPrChange>
        </w:trPr>
        <w:tc>
          <w:tcPr>
            <w:cnfStyle w:val="001000000000" w:firstRow="0" w:lastRow="0" w:firstColumn="1" w:lastColumn="0" w:oddVBand="0" w:evenVBand="0" w:oddHBand="0" w:evenHBand="0" w:firstRowFirstColumn="0" w:firstRowLastColumn="0" w:lastRowFirstColumn="0" w:lastRowLastColumn="0"/>
            <w:tcW w:w="3690" w:type="pct"/>
            <w:tcBorders>
              <w:top w:val="nil"/>
              <w:left w:val="nil"/>
              <w:bottom w:val="nil"/>
              <w:right w:val="nil"/>
            </w:tcBorders>
            <w:tcPrChange w:id="93" w:author="Daniela Balan" w:date="2018-04-24T15:50:00Z">
              <w:tcPr>
                <w:tcW w:w="1666" w:type="pct"/>
              </w:tcPr>
            </w:tcPrChange>
          </w:tcPr>
          <w:p w14:paraId="70570542" w14:textId="77777777" w:rsidR="008B5AEF" w:rsidRDefault="008B5AEF">
            <w:pPr>
              <w:widowControl w:val="0"/>
              <w:tabs>
                <w:tab w:val="left" w:pos="7350"/>
              </w:tabs>
              <w:autoSpaceDE w:val="0"/>
              <w:autoSpaceDN w:val="0"/>
              <w:adjustRightInd w:val="0"/>
              <w:spacing w:before="60" w:after="60"/>
              <w:ind w:right="96"/>
              <w:rPr>
                <w:ins w:id="94" w:author="Gabriela Popescu" w:date="2018-04-24T08:45:00Z"/>
                <w:rFonts w:eastAsia="Calibri"/>
                <w:b w:val="0"/>
                <w:bCs w:val="0"/>
                <w:kern w:val="2"/>
                <w:sz w:val="20"/>
                <w:szCs w:val="18"/>
              </w:rPr>
            </w:pPr>
            <w:ins w:id="95" w:author="Daniela Balan" w:date="2018-04-24T15:49:00Z">
              <w:r>
                <w:rPr>
                  <w:rFonts w:eastAsia="Calibri"/>
                  <w:kern w:val="2"/>
                  <w:sz w:val="20"/>
                  <w:szCs w:val="18"/>
                </w:rPr>
                <w:t>6S29 -</w:t>
              </w:r>
              <w:r>
                <w:t xml:space="preserve"> </w:t>
              </w:r>
              <w:r w:rsidRPr="001B2216">
                <w:rPr>
                  <w:rFonts w:eastAsia="Calibri"/>
                  <w:kern w:val="2"/>
                  <w:sz w:val="20"/>
                  <w:szCs w:val="18"/>
                </w:rPr>
                <w:t>Proiecte/portofolii de proie</w:t>
              </w:r>
              <w:r>
                <w:rPr>
                  <w:rFonts w:eastAsia="Calibri"/>
                  <w:kern w:val="2"/>
                  <w:sz w:val="20"/>
                  <w:szCs w:val="18"/>
                </w:rPr>
                <w:t>cte eligibile din alte PO decât</w:t>
              </w:r>
              <w:r w:rsidRPr="001B2216">
                <w:rPr>
                  <w:rFonts w:eastAsia="Calibri"/>
                  <w:kern w:val="2"/>
                  <w:sz w:val="20"/>
                  <w:szCs w:val="18"/>
                </w:rPr>
                <w:t xml:space="preserve"> POIM și POC a căror dezvoltare a fost finanţată din POAT</w:t>
              </w:r>
              <w:r>
                <w:rPr>
                  <w:rFonts w:eastAsia="Calibri"/>
                  <w:kern w:val="2"/>
                  <w:sz w:val="20"/>
                  <w:szCs w:val="18"/>
                </w:rPr>
                <w:tab/>
              </w:r>
              <w:r w:rsidRPr="001B2216">
                <w:rPr>
                  <w:rFonts w:eastAsia="Calibri"/>
                  <w:kern w:val="2"/>
                  <w:sz w:val="20"/>
                  <w:szCs w:val="18"/>
                </w:rPr>
                <w:t>Număr</w:t>
              </w:r>
            </w:ins>
          </w:p>
        </w:tc>
        <w:tc>
          <w:tcPr>
            <w:tcW w:w="542" w:type="pct"/>
            <w:tcBorders>
              <w:top w:val="nil"/>
              <w:left w:val="nil"/>
              <w:bottom w:val="nil"/>
              <w:right w:val="nil"/>
            </w:tcBorders>
            <w:tcPrChange w:id="96" w:author="Daniela Balan" w:date="2018-04-24T15:50:00Z">
              <w:tcPr>
                <w:tcW w:w="1666" w:type="pct"/>
              </w:tcPr>
            </w:tcPrChange>
          </w:tcPr>
          <w:p w14:paraId="55719EB3" w14:textId="77777777" w:rsidR="008B5AEF" w:rsidRDefault="008B5AEF">
            <w:pPr>
              <w:widowControl w:val="0"/>
              <w:tabs>
                <w:tab w:val="left" w:pos="7350"/>
              </w:tabs>
              <w:autoSpaceDE w:val="0"/>
              <w:autoSpaceDN w:val="0"/>
              <w:adjustRightInd w:val="0"/>
              <w:spacing w:before="60" w:after="60"/>
              <w:ind w:right="96"/>
              <w:jc w:val="center"/>
              <w:cnfStyle w:val="000000000000" w:firstRow="0" w:lastRow="0" w:firstColumn="0" w:lastColumn="0" w:oddVBand="0" w:evenVBand="0" w:oddHBand="0" w:evenHBand="0" w:firstRowFirstColumn="0" w:firstRowLastColumn="0" w:lastRowFirstColumn="0" w:lastRowLastColumn="0"/>
              <w:rPr>
                <w:ins w:id="97" w:author="Gabriela Popescu" w:date="2018-04-24T08:45:00Z"/>
                <w:rFonts w:eastAsia="Calibri"/>
                <w:b/>
                <w:bCs/>
                <w:kern w:val="2"/>
                <w:sz w:val="20"/>
                <w:szCs w:val="18"/>
              </w:rPr>
              <w:pPrChange w:id="98" w:author="Daniela Balan" w:date="2018-04-24T15:50:00Z">
                <w:pPr>
                  <w:widowControl w:val="0"/>
                  <w:tabs>
                    <w:tab w:val="left" w:pos="7350"/>
                  </w:tabs>
                  <w:autoSpaceDE w:val="0"/>
                  <w:autoSpaceDN w:val="0"/>
                  <w:adjustRightInd w:val="0"/>
                  <w:spacing w:before="60" w:after="60"/>
                  <w:ind w:right="96"/>
                  <w:cnfStyle w:val="000000000000" w:firstRow="0" w:lastRow="0" w:firstColumn="0" w:lastColumn="0" w:oddVBand="0" w:evenVBand="0" w:oddHBand="0" w:evenHBand="0" w:firstRowFirstColumn="0" w:firstRowLastColumn="0" w:lastRowFirstColumn="0" w:lastRowLastColumn="0"/>
                </w:pPr>
              </w:pPrChange>
            </w:pPr>
            <w:ins w:id="99" w:author="Daniela Balan" w:date="2018-04-24T15:50:00Z">
              <w:r w:rsidRPr="003C7456">
                <w:rPr>
                  <w:rFonts w:eastAsia="Times New Roman" w:cs="Arial"/>
                  <w:color w:val="222222"/>
                  <w:sz w:val="20"/>
                  <w:szCs w:val="20"/>
                  <w:lang w:eastAsia="ro-RO"/>
                </w:rPr>
                <w:t>Număr</w:t>
              </w:r>
            </w:ins>
          </w:p>
        </w:tc>
        <w:tc>
          <w:tcPr>
            <w:tcW w:w="768" w:type="pct"/>
            <w:tcBorders>
              <w:top w:val="nil"/>
              <w:left w:val="nil"/>
              <w:bottom w:val="nil"/>
              <w:right w:val="nil"/>
            </w:tcBorders>
            <w:tcPrChange w:id="100" w:author="Daniela Balan" w:date="2018-04-24T15:50:00Z">
              <w:tcPr>
                <w:tcW w:w="1668" w:type="pct"/>
                <w:gridSpan w:val="5"/>
              </w:tcPr>
            </w:tcPrChange>
          </w:tcPr>
          <w:p w14:paraId="02E21E42" w14:textId="77777777" w:rsidR="008B5AEF" w:rsidRDefault="008B5AEF">
            <w:pPr>
              <w:widowControl w:val="0"/>
              <w:tabs>
                <w:tab w:val="left" w:pos="7350"/>
              </w:tabs>
              <w:autoSpaceDE w:val="0"/>
              <w:autoSpaceDN w:val="0"/>
              <w:adjustRightInd w:val="0"/>
              <w:spacing w:before="60" w:after="60"/>
              <w:ind w:right="96"/>
              <w:cnfStyle w:val="000000000000" w:firstRow="0" w:lastRow="0" w:firstColumn="0" w:lastColumn="0" w:oddVBand="0" w:evenVBand="0" w:oddHBand="0" w:evenHBand="0" w:firstRowFirstColumn="0" w:firstRowLastColumn="0" w:lastRowFirstColumn="0" w:lastRowLastColumn="0"/>
              <w:rPr>
                <w:ins w:id="101" w:author="Gabriela Popescu" w:date="2018-04-24T08:45:00Z"/>
                <w:rFonts w:eastAsia="Calibri"/>
                <w:kern w:val="2"/>
                <w:sz w:val="20"/>
                <w:szCs w:val="18"/>
              </w:rPr>
            </w:pPr>
          </w:p>
        </w:tc>
      </w:tr>
      <w:tr w:rsidR="008B5AEF" w:rsidRPr="00293FBF" w14:paraId="6D9EBFC2" w14:textId="77777777" w:rsidTr="008B5AEF">
        <w:tblPrEx>
          <w:tblW w:w="4993" w:type="pct"/>
          <w:tblPrExChange w:id="102" w:author="Daniela Balan" w:date="2018-04-24T15:50:00Z">
            <w:tblPrEx>
              <w:tblW w:w="4993" w:type="pct"/>
            </w:tblPrEx>
          </w:tblPrExChange>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3"/>
            <w:tcBorders>
              <w:top w:val="nil"/>
            </w:tcBorders>
            <w:tcPrChange w:id="103" w:author="Daniela Balan" w:date="2018-04-24T15:50:00Z">
              <w:tcPr>
                <w:tcW w:w="5000" w:type="pct"/>
                <w:gridSpan w:val="7"/>
              </w:tcPr>
            </w:tcPrChange>
          </w:tcPr>
          <w:p w14:paraId="64B4228F" w14:textId="77777777" w:rsidR="008B5AEF" w:rsidRPr="00293FBF" w:rsidRDefault="008B5AEF" w:rsidP="00C378F3">
            <w:pPr>
              <w:widowControl w:val="0"/>
              <w:autoSpaceDE w:val="0"/>
              <w:autoSpaceDN w:val="0"/>
              <w:adjustRightInd w:val="0"/>
              <w:spacing w:before="60" w:after="60"/>
              <w:ind w:right="96"/>
              <w:cnfStyle w:val="001000100000" w:firstRow="0" w:lastRow="0" w:firstColumn="1"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Calibri"/>
                <w:kern w:val="2"/>
                <w:sz w:val="20"/>
                <w:szCs w:val="18"/>
              </w:rPr>
              <w:t>Axa Prioritară 2: Sprijin pentru coordonarea, gestionarea și controlul FESI</w:t>
            </w:r>
          </w:p>
        </w:tc>
      </w:tr>
      <w:tr w:rsidR="008B5AEF" w:rsidRPr="00293FBF" w14:paraId="380EE1F0" w14:textId="77777777" w:rsidTr="00C378F3">
        <w:tc>
          <w:tcPr>
            <w:cnfStyle w:val="001000000000" w:firstRow="0" w:lastRow="0" w:firstColumn="1" w:lastColumn="0" w:oddVBand="0" w:evenVBand="0" w:oddHBand="0" w:evenHBand="0" w:firstRowFirstColumn="0" w:firstRowLastColumn="0" w:lastRowFirstColumn="0" w:lastRowLastColumn="0"/>
            <w:tcW w:w="3690" w:type="pct"/>
          </w:tcPr>
          <w:p w14:paraId="7E2F6052" w14:textId="77777777" w:rsidR="008B5AEF" w:rsidRPr="00293FBF" w:rsidRDefault="008B5AEF" w:rsidP="0033195B">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6S3 – Ponderea beneficiarilor care consideră procedurile privitoare la FESI corespunzătoare</w:t>
            </w:r>
          </w:p>
        </w:tc>
        <w:tc>
          <w:tcPr>
            <w:tcW w:w="542" w:type="pct"/>
          </w:tcPr>
          <w:p w14:paraId="7A8F2AE3" w14:textId="77777777" w:rsidR="008B5AEF" w:rsidRPr="00293FBF" w:rsidRDefault="008B5AEF" w:rsidP="002605B2">
            <w:pPr>
              <w:spacing w:before="60" w:after="6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w:t>
            </w:r>
          </w:p>
        </w:tc>
        <w:tc>
          <w:tcPr>
            <w:tcW w:w="768" w:type="pct"/>
          </w:tcPr>
          <w:p w14:paraId="616D4577" w14:textId="77777777" w:rsidR="008B5AEF" w:rsidRPr="00293FBF" w:rsidRDefault="008B5AEF" w:rsidP="002605B2">
            <w:pPr>
              <w:widowControl w:val="0"/>
              <w:autoSpaceDE w:val="0"/>
              <w:autoSpaceDN w:val="0"/>
              <w:adjustRightInd w:val="0"/>
              <w:spacing w:before="60" w:after="60"/>
              <w:ind w:right="95"/>
              <w:jc w:val="right"/>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50%</w:t>
            </w:r>
          </w:p>
        </w:tc>
      </w:tr>
      <w:tr w:rsidR="008B5AEF" w:rsidRPr="00293FBF" w14:paraId="42E29E2E" w14:textId="77777777" w:rsidTr="00C378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0" w:type="pct"/>
          </w:tcPr>
          <w:p w14:paraId="2DFE89C2" w14:textId="77777777" w:rsidR="008B5AEF" w:rsidRPr="00293FBF" w:rsidRDefault="008B5AEF" w:rsidP="0033195B">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6S4 - Gradul de utilizare al SMIS 2014+ pentru îndeplinirea obligațiilor de raportare la nivel de PO către CE</w:t>
            </w:r>
          </w:p>
        </w:tc>
        <w:tc>
          <w:tcPr>
            <w:tcW w:w="542" w:type="pct"/>
          </w:tcPr>
          <w:p w14:paraId="18F79B97" w14:textId="77777777" w:rsidR="008B5AEF" w:rsidRPr="00293FBF" w:rsidRDefault="008B5AEF" w:rsidP="002605B2">
            <w:pPr>
              <w:spacing w:before="60" w:after="6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w:t>
            </w:r>
          </w:p>
        </w:tc>
        <w:tc>
          <w:tcPr>
            <w:tcW w:w="768" w:type="pct"/>
          </w:tcPr>
          <w:p w14:paraId="6E18A79A" w14:textId="77777777" w:rsidR="008B5AEF" w:rsidRPr="00293FBF" w:rsidRDefault="008B5AEF" w:rsidP="002605B2">
            <w:pPr>
              <w:widowControl w:val="0"/>
              <w:autoSpaceDE w:val="0"/>
              <w:autoSpaceDN w:val="0"/>
              <w:adjustRightInd w:val="0"/>
              <w:spacing w:before="60" w:after="60"/>
              <w:ind w:right="95"/>
              <w:jc w:val="right"/>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70%</w:t>
            </w:r>
          </w:p>
        </w:tc>
      </w:tr>
      <w:tr w:rsidR="008B5AEF" w:rsidRPr="00293FBF" w14:paraId="1CF4CC92" w14:textId="77777777" w:rsidTr="00C378F3">
        <w:tc>
          <w:tcPr>
            <w:cnfStyle w:val="001000000000" w:firstRow="0" w:lastRow="0" w:firstColumn="1" w:lastColumn="0" w:oddVBand="0" w:evenVBand="0" w:oddHBand="0" w:evenHBand="0" w:firstRowFirstColumn="0" w:firstRowLastColumn="0" w:lastRowFirstColumn="0" w:lastRowLastColumn="0"/>
            <w:tcW w:w="3690" w:type="pct"/>
          </w:tcPr>
          <w:p w14:paraId="0ADB1F75" w14:textId="77777777" w:rsidR="008B5AEF" w:rsidRPr="00293FBF" w:rsidRDefault="008B5AEF" w:rsidP="002605B2">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6S14 - Evaluări și studii elaborate</w:t>
            </w:r>
          </w:p>
        </w:tc>
        <w:tc>
          <w:tcPr>
            <w:tcW w:w="542" w:type="pct"/>
          </w:tcPr>
          <w:p w14:paraId="13528FB1" w14:textId="77777777" w:rsidR="008B5AEF" w:rsidRPr="00293FBF" w:rsidRDefault="008B5AEF" w:rsidP="002605B2">
            <w:pPr>
              <w:spacing w:before="60" w:after="6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Număr</w:t>
            </w:r>
          </w:p>
        </w:tc>
        <w:tc>
          <w:tcPr>
            <w:tcW w:w="768" w:type="pct"/>
          </w:tcPr>
          <w:p w14:paraId="615F3804" w14:textId="77777777" w:rsidR="008B5AEF" w:rsidRPr="00293FBF" w:rsidRDefault="008B5AEF" w:rsidP="002605B2">
            <w:pPr>
              <w:widowControl w:val="0"/>
              <w:autoSpaceDE w:val="0"/>
              <w:autoSpaceDN w:val="0"/>
              <w:adjustRightInd w:val="0"/>
              <w:spacing w:before="60" w:after="60"/>
              <w:ind w:right="95"/>
              <w:jc w:val="right"/>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60</w:t>
            </w:r>
          </w:p>
        </w:tc>
      </w:tr>
      <w:tr w:rsidR="008B5AEF" w:rsidRPr="00293FBF" w14:paraId="498D80F1" w14:textId="77777777" w:rsidTr="00C378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0" w:type="pct"/>
          </w:tcPr>
          <w:p w14:paraId="7658ABB7" w14:textId="77777777" w:rsidR="008B5AEF" w:rsidRPr="00293FBF" w:rsidRDefault="008B5AEF" w:rsidP="002605B2">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6S15 - Structuri de coordonare/ gestionare/control FESI ale căror logistică și funcționare a fost sprijinită anual, inclusiv echipamente și licențe pentru funcționarea SMIS 2014+</w:t>
            </w:r>
          </w:p>
        </w:tc>
        <w:tc>
          <w:tcPr>
            <w:tcW w:w="542" w:type="pct"/>
          </w:tcPr>
          <w:p w14:paraId="42C091E7" w14:textId="77777777" w:rsidR="008B5AEF" w:rsidRPr="00293FBF" w:rsidRDefault="008B5AEF" w:rsidP="002605B2">
            <w:pPr>
              <w:spacing w:before="60" w:after="6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Număr</w:t>
            </w:r>
          </w:p>
        </w:tc>
        <w:tc>
          <w:tcPr>
            <w:tcW w:w="768" w:type="pct"/>
          </w:tcPr>
          <w:p w14:paraId="70AA1FA9" w14:textId="77777777" w:rsidR="008B5AEF" w:rsidRPr="00293FBF" w:rsidRDefault="008B5AEF" w:rsidP="002605B2">
            <w:pPr>
              <w:widowControl w:val="0"/>
              <w:autoSpaceDE w:val="0"/>
              <w:autoSpaceDN w:val="0"/>
              <w:adjustRightInd w:val="0"/>
              <w:spacing w:before="60" w:after="60"/>
              <w:ind w:right="95"/>
              <w:jc w:val="right"/>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14</w:t>
            </w:r>
          </w:p>
        </w:tc>
      </w:tr>
      <w:tr w:rsidR="008B5AEF" w:rsidRPr="00293FBF" w14:paraId="27294F73" w14:textId="77777777" w:rsidTr="00C378F3">
        <w:tc>
          <w:tcPr>
            <w:cnfStyle w:val="001000000000" w:firstRow="0" w:lastRow="0" w:firstColumn="1" w:lastColumn="0" w:oddVBand="0" w:evenVBand="0" w:oddHBand="0" w:evenHBand="0" w:firstRowFirstColumn="0" w:firstRowLastColumn="0" w:lastRowFirstColumn="0" w:lastRowLastColumn="0"/>
            <w:tcW w:w="3690" w:type="pct"/>
          </w:tcPr>
          <w:p w14:paraId="549882C7" w14:textId="77777777" w:rsidR="008B5AEF" w:rsidRPr="00293FBF" w:rsidRDefault="008B5AEF" w:rsidP="002605B2">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6S16 - Proiecte a căror evaluare/contractare/monitorizare/control a fost asigurată</w:t>
            </w:r>
          </w:p>
        </w:tc>
        <w:tc>
          <w:tcPr>
            <w:tcW w:w="542" w:type="pct"/>
          </w:tcPr>
          <w:p w14:paraId="79DDF557" w14:textId="77777777" w:rsidR="008B5AEF" w:rsidRPr="00293FBF" w:rsidRDefault="008B5AEF" w:rsidP="002605B2">
            <w:pPr>
              <w:spacing w:before="60" w:after="6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Număr</w:t>
            </w:r>
          </w:p>
        </w:tc>
        <w:tc>
          <w:tcPr>
            <w:tcW w:w="768" w:type="pct"/>
          </w:tcPr>
          <w:p w14:paraId="5319FDC5" w14:textId="77777777" w:rsidR="008B5AEF" w:rsidRPr="00293FBF" w:rsidRDefault="008B5AEF" w:rsidP="002605B2">
            <w:pPr>
              <w:widowControl w:val="0"/>
              <w:autoSpaceDE w:val="0"/>
              <w:autoSpaceDN w:val="0"/>
              <w:adjustRightInd w:val="0"/>
              <w:spacing w:before="60" w:after="60"/>
              <w:ind w:right="95"/>
              <w:jc w:val="right"/>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10.000</w:t>
            </w:r>
          </w:p>
        </w:tc>
      </w:tr>
      <w:tr w:rsidR="008B5AEF" w:rsidRPr="00293FBF" w14:paraId="253C382A" w14:textId="77777777" w:rsidTr="00C378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0" w:type="pct"/>
          </w:tcPr>
          <w:p w14:paraId="76D9C34B" w14:textId="77777777" w:rsidR="008B5AEF" w:rsidRPr="00293FBF" w:rsidRDefault="008B5AEF" w:rsidP="002605B2">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6S17 - Disponibilitatea rețelei SMIS 2014+ mai mare de</w:t>
            </w:r>
          </w:p>
        </w:tc>
        <w:tc>
          <w:tcPr>
            <w:tcW w:w="542" w:type="pct"/>
          </w:tcPr>
          <w:p w14:paraId="1B261041" w14:textId="77777777" w:rsidR="008B5AEF" w:rsidRPr="00293FBF" w:rsidRDefault="008B5AEF" w:rsidP="002605B2">
            <w:pPr>
              <w:spacing w:before="60" w:after="6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w:t>
            </w:r>
          </w:p>
        </w:tc>
        <w:tc>
          <w:tcPr>
            <w:tcW w:w="768" w:type="pct"/>
          </w:tcPr>
          <w:p w14:paraId="1E4A58C5" w14:textId="77777777" w:rsidR="008B5AEF" w:rsidRPr="00293FBF" w:rsidRDefault="008B5AEF" w:rsidP="002605B2">
            <w:pPr>
              <w:widowControl w:val="0"/>
              <w:autoSpaceDE w:val="0"/>
              <w:autoSpaceDN w:val="0"/>
              <w:adjustRightInd w:val="0"/>
              <w:spacing w:before="60" w:after="60"/>
              <w:ind w:right="95"/>
              <w:jc w:val="right"/>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99,50</w:t>
            </w:r>
          </w:p>
        </w:tc>
      </w:tr>
      <w:tr w:rsidR="008B5AEF" w:rsidRPr="00293FBF" w14:paraId="62C3B1BB" w14:textId="77777777" w:rsidTr="00C378F3">
        <w:tc>
          <w:tcPr>
            <w:cnfStyle w:val="001000000000" w:firstRow="0" w:lastRow="0" w:firstColumn="1" w:lastColumn="0" w:oddVBand="0" w:evenVBand="0" w:oddHBand="0" w:evenHBand="0" w:firstRowFirstColumn="0" w:firstRowLastColumn="0" w:lastRowFirstColumn="0" w:lastRowLastColumn="0"/>
            <w:tcW w:w="3690" w:type="pct"/>
          </w:tcPr>
          <w:p w14:paraId="12435863" w14:textId="77777777" w:rsidR="008B5AEF" w:rsidRPr="00293FBF" w:rsidRDefault="008B5AEF" w:rsidP="002605B2">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6S18 - Zile participanți la instruire - utilizatori sisteme informatice</w:t>
            </w:r>
          </w:p>
        </w:tc>
        <w:tc>
          <w:tcPr>
            <w:tcW w:w="542" w:type="pct"/>
          </w:tcPr>
          <w:p w14:paraId="3CA27920" w14:textId="77777777" w:rsidR="008B5AEF" w:rsidRPr="00293FBF" w:rsidRDefault="008B5AEF" w:rsidP="002605B2">
            <w:pPr>
              <w:spacing w:before="60" w:after="6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Număr</w:t>
            </w:r>
          </w:p>
        </w:tc>
        <w:tc>
          <w:tcPr>
            <w:tcW w:w="768" w:type="pct"/>
          </w:tcPr>
          <w:p w14:paraId="400D8C14" w14:textId="77777777" w:rsidR="008B5AEF" w:rsidRPr="00293FBF" w:rsidRDefault="008B5AEF" w:rsidP="002605B2">
            <w:pPr>
              <w:widowControl w:val="0"/>
              <w:autoSpaceDE w:val="0"/>
              <w:autoSpaceDN w:val="0"/>
              <w:adjustRightInd w:val="0"/>
              <w:spacing w:before="60" w:after="60"/>
              <w:ind w:right="95"/>
              <w:jc w:val="right"/>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6.000</w:t>
            </w:r>
          </w:p>
        </w:tc>
      </w:tr>
      <w:tr w:rsidR="008B5AEF" w:rsidRPr="00293FBF" w14:paraId="0E932B24" w14:textId="77777777" w:rsidTr="00C378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0" w:type="pct"/>
          </w:tcPr>
          <w:p w14:paraId="0886444E" w14:textId="77777777" w:rsidR="008B5AEF" w:rsidRPr="00293FBF" w:rsidRDefault="008B5AEF" w:rsidP="0004191C">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6S23 - Rezervă de memorie</w:t>
            </w:r>
          </w:p>
        </w:tc>
        <w:tc>
          <w:tcPr>
            <w:tcW w:w="542" w:type="pct"/>
          </w:tcPr>
          <w:p w14:paraId="21F710FF" w14:textId="77777777" w:rsidR="008B5AEF" w:rsidRPr="00293FBF" w:rsidRDefault="008B5AEF" w:rsidP="002605B2">
            <w:pPr>
              <w:spacing w:before="60" w:after="60"/>
              <w:jc w:val="center"/>
              <w:cnfStyle w:val="000000100000" w:firstRow="0" w:lastRow="0" w:firstColumn="0" w:lastColumn="0" w:oddVBand="0" w:evenVBand="0" w:oddHBand="1" w:evenHBand="0" w:firstRowFirstColumn="0" w:firstRowLastColumn="0" w:lastRowFirstColumn="0" w:lastRowLastColumn="0"/>
            </w:pPr>
            <w:r w:rsidRPr="00293FBF">
              <w:rPr>
                <w:rFonts w:eastAsia="Times New Roman" w:cs="Arial"/>
                <w:color w:val="222222"/>
                <w:sz w:val="20"/>
                <w:szCs w:val="20"/>
                <w:lang w:eastAsia="ro-RO"/>
              </w:rPr>
              <w:t>Număr</w:t>
            </w:r>
          </w:p>
        </w:tc>
        <w:tc>
          <w:tcPr>
            <w:tcW w:w="768" w:type="pct"/>
          </w:tcPr>
          <w:p w14:paraId="1E53C401" w14:textId="77777777" w:rsidR="008B5AEF" w:rsidRPr="00293FBF" w:rsidRDefault="008B5AEF" w:rsidP="002605B2">
            <w:pPr>
              <w:widowControl w:val="0"/>
              <w:autoSpaceDE w:val="0"/>
              <w:autoSpaceDN w:val="0"/>
              <w:adjustRightInd w:val="0"/>
              <w:spacing w:before="60" w:after="60"/>
              <w:ind w:right="95"/>
              <w:jc w:val="right"/>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w:t>
            </w:r>
          </w:p>
        </w:tc>
      </w:tr>
      <w:tr w:rsidR="008B5AEF" w:rsidRPr="00293FBF" w14:paraId="1EFD0D81" w14:textId="77777777" w:rsidTr="00C378F3">
        <w:tc>
          <w:tcPr>
            <w:cnfStyle w:val="001000000000" w:firstRow="0" w:lastRow="0" w:firstColumn="1" w:lastColumn="0" w:oddVBand="0" w:evenVBand="0" w:oddHBand="0" w:evenHBand="0" w:firstRowFirstColumn="0" w:firstRowLastColumn="0" w:lastRowFirstColumn="0" w:lastRowLastColumn="0"/>
            <w:tcW w:w="3690" w:type="pct"/>
          </w:tcPr>
          <w:p w14:paraId="3EEAB036" w14:textId="77777777" w:rsidR="008B5AEF" w:rsidRPr="00293FBF" w:rsidRDefault="008B5AEF" w:rsidP="0004191C">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6S24 - Rezervă de procesare</w:t>
            </w:r>
          </w:p>
        </w:tc>
        <w:tc>
          <w:tcPr>
            <w:tcW w:w="542" w:type="pct"/>
          </w:tcPr>
          <w:p w14:paraId="4C76E0EE" w14:textId="77777777" w:rsidR="008B5AEF" w:rsidRPr="00293FBF" w:rsidRDefault="008B5AEF" w:rsidP="002605B2">
            <w:pPr>
              <w:spacing w:before="60" w:after="60"/>
              <w:jc w:val="center"/>
              <w:cnfStyle w:val="000000000000" w:firstRow="0" w:lastRow="0" w:firstColumn="0" w:lastColumn="0" w:oddVBand="0" w:evenVBand="0" w:oddHBand="0" w:evenHBand="0" w:firstRowFirstColumn="0" w:firstRowLastColumn="0" w:lastRowFirstColumn="0" w:lastRowLastColumn="0"/>
            </w:pPr>
            <w:r w:rsidRPr="00293FBF">
              <w:rPr>
                <w:rFonts w:eastAsia="Times New Roman" w:cs="Arial"/>
                <w:color w:val="222222"/>
                <w:sz w:val="20"/>
                <w:szCs w:val="20"/>
                <w:lang w:eastAsia="ro-RO"/>
              </w:rPr>
              <w:t>Număr</w:t>
            </w:r>
          </w:p>
        </w:tc>
        <w:tc>
          <w:tcPr>
            <w:tcW w:w="768" w:type="pct"/>
          </w:tcPr>
          <w:p w14:paraId="079FF816" w14:textId="77777777" w:rsidR="008B5AEF" w:rsidRPr="00293FBF" w:rsidRDefault="008B5AEF" w:rsidP="002605B2">
            <w:pPr>
              <w:widowControl w:val="0"/>
              <w:autoSpaceDE w:val="0"/>
              <w:autoSpaceDN w:val="0"/>
              <w:adjustRightInd w:val="0"/>
              <w:spacing w:before="60" w:after="60"/>
              <w:ind w:right="95"/>
              <w:jc w:val="right"/>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w:t>
            </w:r>
          </w:p>
        </w:tc>
      </w:tr>
      <w:tr w:rsidR="008B5AEF" w:rsidRPr="00293FBF" w14:paraId="3AD5DB97" w14:textId="77777777" w:rsidTr="00C378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0" w:type="pct"/>
          </w:tcPr>
          <w:p w14:paraId="6CFBD977" w14:textId="77777777" w:rsidR="008B5AEF" w:rsidRPr="00293FBF" w:rsidRDefault="008B5AEF" w:rsidP="0004191C">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6S25 - Rezervă de stocare</w:t>
            </w:r>
          </w:p>
        </w:tc>
        <w:tc>
          <w:tcPr>
            <w:tcW w:w="542" w:type="pct"/>
          </w:tcPr>
          <w:p w14:paraId="14D28EA3" w14:textId="77777777" w:rsidR="008B5AEF" w:rsidRPr="00293FBF" w:rsidRDefault="008B5AEF" w:rsidP="002605B2">
            <w:pPr>
              <w:spacing w:before="60" w:after="60"/>
              <w:jc w:val="center"/>
              <w:cnfStyle w:val="000000100000" w:firstRow="0" w:lastRow="0" w:firstColumn="0" w:lastColumn="0" w:oddVBand="0" w:evenVBand="0" w:oddHBand="1" w:evenHBand="0" w:firstRowFirstColumn="0" w:firstRowLastColumn="0" w:lastRowFirstColumn="0" w:lastRowLastColumn="0"/>
            </w:pPr>
            <w:r w:rsidRPr="00293FBF">
              <w:rPr>
                <w:rFonts w:eastAsia="Times New Roman" w:cs="Arial"/>
                <w:color w:val="222222"/>
                <w:sz w:val="20"/>
                <w:szCs w:val="20"/>
                <w:lang w:eastAsia="ro-RO"/>
              </w:rPr>
              <w:t>Număr</w:t>
            </w:r>
          </w:p>
        </w:tc>
        <w:tc>
          <w:tcPr>
            <w:tcW w:w="768" w:type="pct"/>
          </w:tcPr>
          <w:p w14:paraId="6CB6C5F9" w14:textId="77777777" w:rsidR="008B5AEF" w:rsidRPr="00293FBF" w:rsidRDefault="008B5AEF" w:rsidP="002605B2">
            <w:pPr>
              <w:widowControl w:val="0"/>
              <w:autoSpaceDE w:val="0"/>
              <w:autoSpaceDN w:val="0"/>
              <w:adjustRightInd w:val="0"/>
              <w:spacing w:before="60" w:after="60"/>
              <w:ind w:right="95"/>
              <w:jc w:val="right"/>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w:t>
            </w:r>
          </w:p>
        </w:tc>
      </w:tr>
      <w:tr w:rsidR="008B5AEF" w:rsidRPr="00293FBF" w14:paraId="3531BE2A" w14:textId="77777777" w:rsidTr="00C378F3">
        <w:tc>
          <w:tcPr>
            <w:cnfStyle w:val="001000000000" w:firstRow="0" w:lastRow="0" w:firstColumn="1" w:lastColumn="0" w:oddVBand="0" w:evenVBand="0" w:oddHBand="0" w:evenHBand="0" w:firstRowFirstColumn="0" w:firstRowLastColumn="0" w:lastRowFirstColumn="0" w:lastRowLastColumn="0"/>
            <w:tcW w:w="5000" w:type="pct"/>
            <w:gridSpan w:val="3"/>
          </w:tcPr>
          <w:p w14:paraId="39560CB1" w14:textId="77777777" w:rsidR="008B5AEF" w:rsidRPr="00293FBF" w:rsidRDefault="008B5AEF" w:rsidP="00F4189A">
            <w:pPr>
              <w:widowControl w:val="0"/>
              <w:autoSpaceDE w:val="0"/>
              <w:autoSpaceDN w:val="0"/>
              <w:adjustRightInd w:val="0"/>
              <w:spacing w:before="60" w:after="60"/>
              <w:ind w:right="96"/>
              <w:jc w:val="both"/>
              <w:rPr>
                <w:rFonts w:eastAsia="Times New Roman" w:cs="Arial"/>
                <w:color w:val="222222"/>
                <w:sz w:val="20"/>
                <w:szCs w:val="20"/>
                <w:lang w:eastAsia="ro-RO"/>
              </w:rPr>
            </w:pPr>
            <w:r w:rsidRPr="00293FBF">
              <w:rPr>
                <w:rFonts w:eastAsia="Calibri"/>
                <w:kern w:val="2"/>
                <w:sz w:val="20"/>
                <w:szCs w:val="18"/>
              </w:rPr>
              <w:t>Axa Prioritară 3: Creșterea eficienței și eficacității resurselor umane implicate în sistemul de coordonare, gestionare şi control al FESI în România</w:t>
            </w:r>
          </w:p>
        </w:tc>
      </w:tr>
      <w:tr w:rsidR="008B5AEF" w:rsidRPr="00293FBF" w14:paraId="3A181B0D" w14:textId="77777777" w:rsidTr="00C378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0" w:type="pct"/>
          </w:tcPr>
          <w:p w14:paraId="50591F42" w14:textId="77777777" w:rsidR="008B5AEF" w:rsidRPr="00293FBF" w:rsidRDefault="008B5AEF" w:rsidP="0033195B">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6S5: Punctajul mediu obţinut în urma evaluării personalului angajat în sistemul FESI</w:t>
            </w:r>
          </w:p>
        </w:tc>
        <w:tc>
          <w:tcPr>
            <w:tcW w:w="542" w:type="pct"/>
          </w:tcPr>
          <w:p w14:paraId="06110431" w14:textId="77777777" w:rsidR="008B5AEF" w:rsidRPr="00293FBF" w:rsidRDefault="008B5AEF" w:rsidP="00DE36BA">
            <w:pPr>
              <w:spacing w:before="60" w:after="60"/>
              <w:jc w:val="center"/>
              <w:cnfStyle w:val="000000100000" w:firstRow="0" w:lastRow="0" w:firstColumn="0" w:lastColumn="0" w:oddVBand="0" w:evenVBand="0" w:oddHBand="1" w:evenHBand="0" w:firstRowFirstColumn="0" w:firstRowLastColumn="0" w:lastRowFirstColumn="0" w:lastRowLastColumn="0"/>
            </w:pPr>
            <w:r w:rsidRPr="00293FBF">
              <w:rPr>
                <w:rFonts w:eastAsia="Times New Roman" w:cs="Arial"/>
                <w:color w:val="222222"/>
                <w:sz w:val="20"/>
                <w:szCs w:val="20"/>
                <w:lang w:eastAsia="ro-RO"/>
              </w:rPr>
              <w:t>Număr</w:t>
            </w:r>
          </w:p>
        </w:tc>
        <w:tc>
          <w:tcPr>
            <w:tcW w:w="768" w:type="pct"/>
          </w:tcPr>
          <w:p w14:paraId="55DA7DC7" w14:textId="77777777" w:rsidR="008B5AEF" w:rsidRPr="00293FBF" w:rsidRDefault="008B5AEF" w:rsidP="002605B2">
            <w:pPr>
              <w:widowControl w:val="0"/>
              <w:autoSpaceDE w:val="0"/>
              <w:autoSpaceDN w:val="0"/>
              <w:adjustRightInd w:val="0"/>
              <w:spacing w:before="60" w:after="60"/>
              <w:ind w:right="95"/>
              <w:jc w:val="right"/>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3,5</w:t>
            </w:r>
          </w:p>
        </w:tc>
      </w:tr>
      <w:tr w:rsidR="008B5AEF" w:rsidRPr="00293FBF" w14:paraId="2F60B39C" w14:textId="77777777" w:rsidTr="00C378F3">
        <w:tc>
          <w:tcPr>
            <w:cnfStyle w:val="001000000000" w:firstRow="0" w:lastRow="0" w:firstColumn="1" w:lastColumn="0" w:oddVBand="0" w:evenVBand="0" w:oddHBand="0" w:evenHBand="0" w:firstRowFirstColumn="0" w:firstRowLastColumn="0" w:lastRowFirstColumn="0" w:lastRowLastColumn="0"/>
            <w:tcW w:w="3690" w:type="pct"/>
          </w:tcPr>
          <w:p w14:paraId="49D2A0CE" w14:textId="77777777" w:rsidR="008B5AEF" w:rsidRPr="00293FBF" w:rsidRDefault="008B5AEF" w:rsidP="0033195B">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6S6: Rata medie anuală de</w:t>
            </w:r>
            <w:r w:rsidRPr="00293FBF">
              <w:t xml:space="preserve"> </w:t>
            </w:r>
            <w:r w:rsidRPr="00293FBF">
              <w:rPr>
                <w:rFonts w:eastAsia="Times New Roman" w:cs="Arial"/>
                <w:color w:val="222222"/>
                <w:sz w:val="20"/>
                <w:szCs w:val="20"/>
                <w:lang w:eastAsia="ro-RO"/>
              </w:rPr>
              <w:t>fluctuație a personalului din sistemul FESI</w:t>
            </w:r>
          </w:p>
        </w:tc>
        <w:tc>
          <w:tcPr>
            <w:tcW w:w="542" w:type="pct"/>
          </w:tcPr>
          <w:p w14:paraId="306FEBEF" w14:textId="77777777" w:rsidR="008B5AEF" w:rsidRPr="00293FBF" w:rsidRDefault="008B5AEF" w:rsidP="002605B2">
            <w:pPr>
              <w:spacing w:before="60" w:after="6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w:t>
            </w:r>
          </w:p>
        </w:tc>
        <w:tc>
          <w:tcPr>
            <w:tcW w:w="768" w:type="pct"/>
          </w:tcPr>
          <w:p w14:paraId="50BAF548" w14:textId="77777777" w:rsidR="008B5AEF" w:rsidRPr="00293FBF" w:rsidRDefault="008B5AEF" w:rsidP="002605B2">
            <w:pPr>
              <w:widowControl w:val="0"/>
              <w:autoSpaceDE w:val="0"/>
              <w:autoSpaceDN w:val="0"/>
              <w:adjustRightInd w:val="0"/>
              <w:spacing w:before="60" w:after="60"/>
              <w:ind w:right="95"/>
              <w:jc w:val="right"/>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≤10%</w:t>
            </w:r>
          </w:p>
        </w:tc>
      </w:tr>
      <w:tr w:rsidR="008B5AEF" w:rsidRPr="00293FBF" w14:paraId="4481A8E9" w14:textId="77777777" w:rsidTr="00C378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0" w:type="pct"/>
          </w:tcPr>
          <w:p w14:paraId="2BD72317" w14:textId="77777777" w:rsidR="008B5AEF" w:rsidRPr="00293FBF" w:rsidRDefault="008B5AEF" w:rsidP="002605B2">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6S14 - Evaluări și studii elaborate</w:t>
            </w:r>
          </w:p>
        </w:tc>
        <w:tc>
          <w:tcPr>
            <w:tcW w:w="542" w:type="pct"/>
          </w:tcPr>
          <w:p w14:paraId="776A04C4" w14:textId="77777777" w:rsidR="008B5AEF" w:rsidRPr="00293FBF" w:rsidRDefault="008B5AEF" w:rsidP="002605B2">
            <w:pPr>
              <w:spacing w:before="60" w:after="6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Număr</w:t>
            </w:r>
          </w:p>
        </w:tc>
        <w:tc>
          <w:tcPr>
            <w:tcW w:w="768" w:type="pct"/>
          </w:tcPr>
          <w:p w14:paraId="3945C41F" w14:textId="77777777" w:rsidR="008B5AEF" w:rsidRPr="00293FBF" w:rsidRDefault="008B5AEF" w:rsidP="002605B2">
            <w:pPr>
              <w:widowControl w:val="0"/>
              <w:autoSpaceDE w:val="0"/>
              <w:autoSpaceDN w:val="0"/>
              <w:adjustRightInd w:val="0"/>
              <w:spacing w:before="60" w:after="60"/>
              <w:ind w:right="95"/>
              <w:jc w:val="right"/>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w:t>
            </w:r>
          </w:p>
        </w:tc>
      </w:tr>
      <w:tr w:rsidR="008B5AEF" w:rsidRPr="00293FBF" w14:paraId="181492BE" w14:textId="77777777" w:rsidTr="00C378F3">
        <w:tc>
          <w:tcPr>
            <w:cnfStyle w:val="001000000000" w:firstRow="0" w:lastRow="0" w:firstColumn="1" w:lastColumn="0" w:oddVBand="0" w:evenVBand="0" w:oddHBand="0" w:evenHBand="0" w:firstRowFirstColumn="0" w:firstRowLastColumn="0" w:lastRowFirstColumn="0" w:lastRowLastColumn="0"/>
            <w:tcW w:w="3690" w:type="pct"/>
          </w:tcPr>
          <w:p w14:paraId="3D39CFB5" w14:textId="77777777" w:rsidR="008B5AEF" w:rsidRPr="00293FBF" w:rsidRDefault="008B5AEF" w:rsidP="002605B2">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6S19 - Zile participanți la instruire – structuri de gestionare/alte structuri</w:t>
            </w:r>
          </w:p>
        </w:tc>
        <w:tc>
          <w:tcPr>
            <w:tcW w:w="542" w:type="pct"/>
          </w:tcPr>
          <w:p w14:paraId="6DE21D28" w14:textId="77777777" w:rsidR="008B5AEF" w:rsidRPr="00293FBF" w:rsidRDefault="008B5AEF" w:rsidP="002605B2">
            <w:pPr>
              <w:spacing w:before="60" w:after="6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Număr</w:t>
            </w:r>
          </w:p>
        </w:tc>
        <w:tc>
          <w:tcPr>
            <w:tcW w:w="768" w:type="pct"/>
          </w:tcPr>
          <w:p w14:paraId="16856F89" w14:textId="77777777" w:rsidR="008B5AEF" w:rsidRPr="00293FBF" w:rsidRDefault="008B5AEF" w:rsidP="002605B2">
            <w:pPr>
              <w:widowControl w:val="0"/>
              <w:autoSpaceDE w:val="0"/>
              <w:autoSpaceDN w:val="0"/>
              <w:adjustRightInd w:val="0"/>
              <w:spacing w:before="60" w:after="60"/>
              <w:ind w:right="95"/>
              <w:jc w:val="right"/>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20.000</w:t>
            </w:r>
          </w:p>
        </w:tc>
      </w:tr>
      <w:tr w:rsidR="008B5AEF" w:rsidRPr="00293FBF" w14:paraId="6B6A4345" w14:textId="77777777" w:rsidTr="00C378F3">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3690" w:type="pct"/>
          </w:tcPr>
          <w:p w14:paraId="684E50CC" w14:textId="77777777" w:rsidR="008B5AEF" w:rsidRPr="00293FBF" w:rsidRDefault="008B5AEF" w:rsidP="002605B2">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6S20 - Număr personal din sistemul FESI, ale căror salarii sunt co-finanțate din POAT - echivalent normă întreagă anual (full time equivalents)</w:t>
            </w:r>
          </w:p>
        </w:tc>
        <w:tc>
          <w:tcPr>
            <w:tcW w:w="542" w:type="pct"/>
          </w:tcPr>
          <w:p w14:paraId="1F7E90C8" w14:textId="77777777" w:rsidR="008B5AEF" w:rsidRPr="00293FBF" w:rsidRDefault="008B5AEF" w:rsidP="002605B2">
            <w:pPr>
              <w:spacing w:before="60" w:after="6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Număr</w:t>
            </w:r>
          </w:p>
        </w:tc>
        <w:tc>
          <w:tcPr>
            <w:tcW w:w="768" w:type="pct"/>
          </w:tcPr>
          <w:p w14:paraId="558506FF" w14:textId="77777777" w:rsidR="008B5AEF" w:rsidRPr="00293FBF" w:rsidRDefault="008B5AEF" w:rsidP="002605B2">
            <w:pPr>
              <w:widowControl w:val="0"/>
              <w:autoSpaceDE w:val="0"/>
              <w:autoSpaceDN w:val="0"/>
              <w:adjustRightInd w:val="0"/>
              <w:spacing w:before="60" w:after="60"/>
              <w:ind w:right="95"/>
              <w:jc w:val="right"/>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1.400</w:t>
            </w:r>
          </w:p>
        </w:tc>
      </w:tr>
    </w:tbl>
    <w:p w14:paraId="66A397B7" w14:textId="77777777" w:rsidR="00D822B4" w:rsidRPr="00293FBF" w:rsidRDefault="00D822B4" w:rsidP="00FE2AF0">
      <w:pPr>
        <w:pStyle w:val="Heading2"/>
        <w:numPr>
          <w:ilvl w:val="1"/>
          <w:numId w:val="21"/>
        </w:numPr>
        <w:rPr>
          <w:rFonts w:eastAsia="Calibri"/>
        </w:rPr>
      </w:pPr>
      <w:bookmarkStart w:id="104" w:name="_Toc465683042"/>
      <w:r w:rsidRPr="00293FBF">
        <w:rPr>
          <w:rFonts w:eastAsia="Calibri"/>
        </w:rPr>
        <w:t>Documente strategice relevante</w:t>
      </w:r>
      <w:bookmarkEnd w:id="104"/>
    </w:p>
    <w:tbl>
      <w:tblPr>
        <w:tblStyle w:val="TableGrid"/>
        <w:tblW w:w="0" w:type="auto"/>
        <w:tblLayout w:type="fixed"/>
        <w:tblLook w:val="04A0" w:firstRow="1" w:lastRow="0" w:firstColumn="1" w:lastColumn="0" w:noHBand="0" w:noVBand="1"/>
      </w:tblPr>
      <w:tblGrid>
        <w:gridCol w:w="534"/>
        <w:gridCol w:w="4110"/>
        <w:gridCol w:w="4928"/>
      </w:tblGrid>
      <w:tr w:rsidR="007C3B22" w:rsidRPr="00293FBF" w14:paraId="65AEBE71" w14:textId="77777777" w:rsidTr="009B7172">
        <w:trPr>
          <w:tblHeader/>
        </w:trPr>
        <w:tc>
          <w:tcPr>
            <w:tcW w:w="534" w:type="dxa"/>
          </w:tcPr>
          <w:p w14:paraId="2D0025D1" w14:textId="77777777" w:rsidR="007C3B22" w:rsidRPr="00293FBF" w:rsidRDefault="007C3B22" w:rsidP="007F67AE">
            <w:pPr>
              <w:spacing w:before="120" w:after="120" w:line="276" w:lineRule="auto"/>
              <w:jc w:val="both"/>
              <w:rPr>
                <w:rFonts w:ascii="Calibri" w:eastAsia="Calibri" w:hAnsi="Calibri" w:cs="Times New Roman"/>
                <w:b/>
                <w:bCs/>
                <w:sz w:val="20"/>
                <w:szCs w:val="20"/>
              </w:rPr>
            </w:pPr>
            <w:r w:rsidRPr="00293FBF">
              <w:rPr>
                <w:rFonts w:ascii="Calibri" w:eastAsia="Calibri" w:hAnsi="Calibri" w:cs="Times New Roman"/>
                <w:b/>
                <w:bCs/>
                <w:sz w:val="20"/>
                <w:szCs w:val="20"/>
              </w:rPr>
              <w:t>Nr. crt.</w:t>
            </w:r>
          </w:p>
        </w:tc>
        <w:tc>
          <w:tcPr>
            <w:tcW w:w="4110" w:type="dxa"/>
          </w:tcPr>
          <w:p w14:paraId="79B790B3" w14:textId="77777777" w:rsidR="007C3B22" w:rsidRPr="00293FBF" w:rsidRDefault="007C3B22" w:rsidP="007F67AE">
            <w:pPr>
              <w:spacing w:before="120" w:after="120" w:line="276" w:lineRule="auto"/>
              <w:jc w:val="both"/>
              <w:rPr>
                <w:rFonts w:ascii="Calibri" w:eastAsia="Calibri" w:hAnsi="Calibri" w:cs="Times New Roman"/>
                <w:b/>
                <w:bCs/>
                <w:sz w:val="20"/>
                <w:szCs w:val="20"/>
              </w:rPr>
            </w:pPr>
            <w:r w:rsidRPr="00293FBF">
              <w:rPr>
                <w:rFonts w:ascii="Calibri" w:eastAsia="Calibri" w:hAnsi="Calibri" w:cs="Times New Roman"/>
                <w:b/>
                <w:bCs/>
                <w:sz w:val="20"/>
                <w:szCs w:val="20"/>
              </w:rPr>
              <w:t>Titlu document</w:t>
            </w:r>
          </w:p>
        </w:tc>
        <w:tc>
          <w:tcPr>
            <w:tcW w:w="4928" w:type="dxa"/>
          </w:tcPr>
          <w:p w14:paraId="123711B3" w14:textId="77777777" w:rsidR="007C3B22" w:rsidRPr="00293FBF" w:rsidRDefault="007C3B22" w:rsidP="007F67AE">
            <w:pPr>
              <w:spacing w:before="120" w:after="120" w:line="276" w:lineRule="auto"/>
              <w:jc w:val="both"/>
              <w:rPr>
                <w:rFonts w:ascii="Calibri" w:eastAsia="Calibri" w:hAnsi="Calibri" w:cs="Times New Roman"/>
                <w:b/>
                <w:bCs/>
                <w:sz w:val="20"/>
                <w:szCs w:val="20"/>
              </w:rPr>
            </w:pPr>
            <w:r w:rsidRPr="00293FBF">
              <w:rPr>
                <w:rFonts w:ascii="Calibri" w:eastAsia="Calibri" w:hAnsi="Calibri" w:cs="Times New Roman"/>
                <w:b/>
                <w:bCs/>
                <w:sz w:val="20"/>
                <w:szCs w:val="20"/>
              </w:rPr>
              <w:t>Adresă unde poate fi accesat</w:t>
            </w:r>
          </w:p>
        </w:tc>
      </w:tr>
      <w:tr w:rsidR="006F3A40" w:rsidRPr="00293FBF" w14:paraId="7E8B75D4" w14:textId="77777777" w:rsidTr="009B7172">
        <w:tc>
          <w:tcPr>
            <w:tcW w:w="534" w:type="dxa"/>
          </w:tcPr>
          <w:p w14:paraId="7BCCDAA6" w14:textId="77777777" w:rsidR="006F3A40" w:rsidRPr="00293FBF" w:rsidRDefault="006F3A40"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14:paraId="7CED1E31" w14:textId="77777777" w:rsidR="006F3A40" w:rsidRPr="00293FBF" w:rsidRDefault="006F3A40" w:rsidP="007F67AE">
            <w:pPr>
              <w:spacing w:before="120" w:after="120"/>
              <w:jc w:val="both"/>
              <w:rPr>
                <w:rFonts w:ascii="Calibri" w:eastAsia="Calibri" w:hAnsi="Calibri" w:cs="Times New Roman"/>
                <w:bCs/>
                <w:sz w:val="20"/>
                <w:szCs w:val="20"/>
              </w:rPr>
            </w:pPr>
            <w:r w:rsidRPr="00293FBF">
              <w:rPr>
                <w:rFonts w:ascii="Calibri" w:eastAsia="Calibri" w:hAnsi="Calibri" w:cs="Times New Roman"/>
                <w:bCs/>
                <w:sz w:val="20"/>
                <w:szCs w:val="20"/>
              </w:rPr>
              <w:t>Acordul de Parteneriat 2014-2020 România</w:t>
            </w:r>
          </w:p>
        </w:tc>
        <w:tc>
          <w:tcPr>
            <w:tcW w:w="4928" w:type="dxa"/>
          </w:tcPr>
          <w:p w14:paraId="2FAC42CD" w14:textId="77777777" w:rsidR="006F3A40" w:rsidRPr="00293FBF" w:rsidRDefault="00EA0BFD" w:rsidP="007F67AE">
            <w:pPr>
              <w:spacing w:before="120" w:after="120"/>
              <w:jc w:val="both"/>
              <w:rPr>
                <w:rFonts w:ascii="Calibri" w:eastAsia="Calibri" w:hAnsi="Calibri" w:cs="Times New Roman"/>
                <w:bCs/>
                <w:sz w:val="20"/>
                <w:szCs w:val="20"/>
              </w:rPr>
            </w:pPr>
            <w:hyperlink r:id="rId11" w:history="1">
              <w:r w:rsidR="006F3A40" w:rsidRPr="00293FBF">
                <w:rPr>
                  <w:rStyle w:val="Hyperlink"/>
                  <w:rFonts w:ascii="Calibri" w:eastAsia="Calibri" w:hAnsi="Calibri" w:cs="Times New Roman"/>
                  <w:bCs/>
                  <w:sz w:val="20"/>
                  <w:szCs w:val="20"/>
                </w:rPr>
                <w:t>http://www.fonduri-ue.ro/files/documente-relevante/acord/Acord_de_Parteneriat_2014-2020_RO.pdf</w:t>
              </w:r>
            </w:hyperlink>
            <w:r w:rsidR="006F3A40" w:rsidRPr="00293FBF">
              <w:rPr>
                <w:rFonts w:ascii="Calibri" w:eastAsia="Calibri" w:hAnsi="Calibri" w:cs="Times New Roman"/>
                <w:bCs/>
                <w:sz w:val="20"/>
                <w:szCs w:val="20"/>
              </w:rPr>
              <w:t xml:space="preserve"> </w:t>
            </w:r>
          </w:p>
        </w:tc>
      </w:tr>
      <w:tr w:rsidR="006F3A40" w:rsidRPr="00293FBF" w14:paraId="5FC67D17" w14:textId="77777777" w:rsidTr="009B7172">
        <w:tc>
          <w:tcPr>
            <w:tcW w:w="534" w:type="dxa"/>
          </w:tcPr>
          <w:p w14:paraId="47345188" w14:textId="77777777" w:rsidR="006F3A40" w:rsidRPr="00293FBF" w:rsidRDefault="006F3A40"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14:paraId="3D28B0A3" w14:textId="77777777" w:rsidR="006F3A40" w:rsidRPr="00293FBF" w:rsidRDefault="006F3A40" w:rsidP="007F67AE">
            <w:pPr>
              <w:spacing w:before="120" w:after="120"/>
              <w:jc w:val="both"/>
              <w:rPr>
                <w:rFonts w:ascii="Calibri" w:eastAsia="Calibri" w:hAnsi="Calibri" w:cs="Times New Roman"/>
                <w:bCs/>
                <w:sz w:val="20"/>
                <w:szCs w:val="20"/>
              </w:rPr>
            </w:pPr>
            <w:r w:rsidRPr="00293FBF">
              <w:rPr>
                <w:rFonts w:ascii="Calibri" w:eastAsia="Calibri" w:hAnsi="Calibri" w:cs="Times New Roman"/>
                <w:bCs/>
                <w:sz w:val="20"/>
                <w:szCs w:val="20"/>
              </w:rPr>
              <w:t>Programul Operațional Asistență Tehnică 2014-2020</w:t>
            </w:r>
          </w:p>
        </w:tc>
        <w:tc>
          <w:tcPr>
            <w:tcW w:w="4928" w:type="dxa"/>
          </w:tcPr>
          <w:p w14:paraId="5D0D3C13" w14:textId="77777777" w:rsidR="006F3A40" w:rsidRPr="00293FBF" w:rsidRDefault="00EA0BFD" w:rsidP="007F67AE">
            <w:pPr>
              <w:spacing w:before="120" w:after="120"/>
              <w:jc w:val="both"/>
              <w:rPr>
                <w:rFonts w:ascii="Calibri" w:eastAsia="Calibri" w:hAnsi="Calibri" w:cs="Times New Roman"/>
                <w:bCs/>
                <w:sz w:val="20"/>
                <w:szCs w:val="20"/>
              </w:rPr>
            </w:pPr>
            <w:hyperlink r:id="rId12" w:history="1">
              <w:r w:rsidR="006F3A40" w:rsidRPr="00293FBF">
                <w:rPr>
                  <w:rStyle w:val="Hyperlink"/>
                  <w:rFonts w:ascii="Calibri" w:eastAsia="Calibri" w:hAnsi="Calibri" w:cs="Times New Roman"/>
                  <w:bCs/>
                  <w:sz w:val="20"/>
                  <w:szCs w:val="20"/>
                </w:rPr>
                <w:t>http://www.fonduri-ue.ro/files/programe/AT/POAT_2014/VO.POAT.2014-2020.17.12.2014.pdf</w:t>
              </w:r>
            </w:hyperlink>
            <w:r w:rsidR="006F3A40" w:rsidRPr="00293FBF">
              <w:rPr>
                <w:rFonts w:ascii="Calibri" w:eastAsia="Calibri" w:hAnsi="Calibri" w:cs="Times New Roman"/>
                <w:bCs/>
                <w:sz w:val="20"/>
                <w:szCs w:val="20"/>
              </w:rPr>
              <w:t xml:space="preserve"> </w:t>
            </w:r>
          </w:p>
        </w:tc>
      </w:tr>
      <w:tr w:rsidR="007C3B22" w:rsidRPr="00293FBF" w14:paraId="234DB7B3" w14:textId="77777777" w:rsidTr="009B7172">
        <w:tc>
          <w:tcPr>
            <w:tcW w:w="534" w:type="dxa"/>
          </w:tcPr>
          <w:p w14:paraId="5CB9D38A" w14:textId="77777777"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14:paraId="5FF53C75" w14:textId="77777777"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Strategia Integrată de Dezvoltare Durabilă a Deltei Dunării (2030) - Pilonul 1: Protecția re</w:t>
            </w:r>
            <w:r w:rsidR="0002531C">
              <w:rPr>
                <w:rFonts w:ascii="Calibri" w:eastAsia="Calibri" w:hAnsi="Calibri" w:cs="Times New Roman"/>
                <w:bCs/>
                <w:sz w:val="20"/>
                <w:szCs w:val="20"/>
              </w:rPr>
              <w:t>surselor naturale şi a mediului</w:t>
            </w:r>
          </w:p>
        </w:tc>
        <w:tc>
          <w:tcPr>
            <w:tcW w:w="4928" w:type="dxa"/>
          </w:tcPr>
          <w:p w14:paraId="5E1D40D9" w14:textId="77777777" w:rsidR="007C3B22" w:rsidRPr="00293FBF" w:rsidRDefault="00EA0BFD" w:rsidP="007F67AE">
            <w:pPr>
              <w:spacing w:before="120" w:after="120" w:line="276" w:lineRule="auto"/>
              <w:jc w:val="both"/>
              <w:rPr>
                <w:rFonts w:ascii="Calibri" w:eastAsia="Calibri" w:hAnsi="Calibri" w:cs="Times New Roman"/>
                <w:bCs/>
                <w:sz w:val="20"/>
                <w:szCs w:val="20"/>
              </w:rPr>
            </w:pPr>
            <w:hyperlink r:id="rId13" w:history="1">
              <w:r w:rsidR="006F3A40" w:rsidRPr="00293FBF">
                <w:rPr>
                  <w:rStyle w:val="Hyperlink"/>
                  <w:rFonts w:ascii="Calibri" w:eastAsia="Calibri" w:hAnsi="Calibri" w:cs="Times New Roman"/>
                  <w:bCs/>
                  <w:sz w:val="20"/>
                  <w:szCs w:val="20"/>
                </w:rPr>
                <w:t>http://www.mdrap.ro/userfiles/SIDDD_oct%202015.pdf</w:t>
              </w:r>
            </w:hyperlink>
            <w:r w:rsidR="006F3A40" w:rsidRPr="00293FBF">
              <w:rPr>
                <w:rFonts w:ascii="Calibri" w:eastAsia="Calibri" w:hAnsi="Calibri" w:cs="Times New Roman"/>
                <w:bCs/>
                <w:sz w:val="20"/>
                <w:szCs w:val="20"/>
              </w:rPr>
              <w:t xml:space="preserve"> </w:t>
            </w:r>
          </w:p>
        </w:tc>
      </w:tr>
      <w:tr w:rsidR="007C3B22" w:rsidRPr="00293FBF" w14:paraId="1EE5EA50" w14:textId="77777777" w:rsidTr="009B7172">
        <w:tc>
          <w:tcPr>
            <w:tcW w:w="534" w:type="dxa"/>
          </w:tcPr>
          <w:p w14:paraId="778D12F5" w14:textId="77777777"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14:paraId="7A1D4566" w14:textId="77777777"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Strategia Integrată de Dezvoltare Durabilă a Deltei Dunării (2030) - Pilonul II: Dezvoltarea durabilă, în scopul de a sprijini economia locală și oportu</w:t>
            </w:r>
            <w:r w:rsidR="0002531C">
              <w:rPr>
                <w:rFonts w:ascii="Calibri" w:eastAsia="Calibri" w:hAnsi="Calibri" w:cs="Times New Roman"/>
                <w:bCs/>
                <w:sz w:val="20"/>
                <w:szCs w:val="20"/>
              </w:rPr>
              <w:t>nitățile locale de îmbunătățire</w:t>
            </w:r>
          </w:p>
        </w:tc>
        <w:tc>
          <w:tcPr>
            <w:tcW w:w="4928" w:type="dxa"/>
          </w:tcPr>
          <w:p w14:paraId="4FFC58C2" w14:textId="77777777" w:rsidR="007C3B22" w:rsidRPr="00293FBF" w:rsidRDefault="00EA0BFD" w:rsidP="007F67AE">
            <w:pPr>
              <w:spacing w:before="120" w:after="120" w:line="276" w:lineRule="auto"/>
              <w:jc w:val="both"/>
              <w:rPr>
                <w:rFonts w:ascii="Calibri" w:eastAsia="Calibri" w:hAnsi="Calibri" w:cs="Times New Roman"/>
                <w:bCs/>
                <w:sz w:val="20"/>
                <w:szCs w:val="20"/>
              </w:rPr>
            </w:pPr>
            <w:hyperlink r:id="rId14" w:history="1">
              <w:r w:rsidR="006F3A40" w:rsidRPr="00293FBF">
                <w:rPr>
                  <w:rStyle w:val="Hyperlink"/>
                  <w:rFonts w:ascii="Calibri" w:eastAsia="Calibri" w:hAnsi="Calibri" w:cs="Times New Roman"/>
                  <w:bCs/>
                  <w:sz w:val="20"/>
                  <w:szCs w:val="20"/>
                </w:rPr>
                <w:t>http://www.mdrap.ro/userfiles/SIDDD_oct%202015.pdf</w:t>
              </w:r>
            </w:hyperlink>
            <w:r w:rsidR="006F3A40" w:rsidRPr="00293FBF">
              <w:rPr>
                <w:rFonts w:ascii="Calibri" w:eastAsia="Calibri" w:hAnsi="Calibri" w:cs="Times New Roman"/>
                <w:bCs/>
                <w:sz w:val="20"/>
                <w:szCs w:val="20"/>
              </w:rPr>
              <w:t xml:space="preserve"> </w:t>
            </w:r>
          </w:p>
        </w:tc>
      </w:tr>
      <w:tr w:rsidR="007C3B22" w:rsidRPr="00293FBF" w14:paraId="35C67938" w14:textId="77777777" w:rsidTr="009B7172">
        <w:tc>
          <w:tcPr>
            <w:tcW w:w="534" w:type="dxa"/>
          </w:tcPr>
          <w:p w14:paraId="755ABEC0" w14:textId="77777777"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14:paraId="3554B4BA" w14:textId="77777777"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Strategia Integrată de Dezvoltare Durabilă a Deltei Dunării (2030) - Pilonul III: Sporirea co</w:t>
            </w:r>
            <w:r w:rsidR="0002531C">
              <w:rPr>
                <w:rFonts w:ascii="Calibri" w:eastAsia="Calibri" w:hAnsi="Calibri" w:cs="Times New Roman"/>
                <w:bCs/>
                <w:sz w:val="20"/>
                <w:szCs w:val="20"/>
              </w:rPr>
              <w:t>nectivității și accesibilității</w:t>
            </w:r>
          </w:p>
        </w:tc>
        <w:tc>
          <w:tcPr>
            <w:tcW w:w="4928" w:type="dxa"/>
          </w:tcPr>
          <w:p w14:paraId="0DA6097B" w14:textId="77777777" w:rsidR="007C3B22" w:rsidRPr="00293FBF" w:rsidRDefault="00EA0BFD" w:rsidP="007F67AE">
            <w:pPr>
              <w:spacing w:before="120" w:after="120" w:line="276" w:lineRule="auto"/>
              <w:jc w:val="both"/>
              <w:rPr>
                <w:rFonts w:ascii="Calibri" w:eastAsia="Calibri" w:hAnsi="Calibri" w:cs="Times New Roman"/>
                <w:bCs/>
                <w:sz w:val="20"/>
                <w:szCs w:val="20"/>
              </w:rPr>
            </w:pPr>
            <w:hyperlink r:id="rId15" w:history="1">
              <w:r w:rsidR="006F3A40" w:rsidRPr="00293FBF">
                <w:rPr>
                  <w:rStyle w:val="Hyperlink"/>
                  <w:rFonts w:ascii="Calibri" w:eastAsia="Calibri" w:hAnsi="Calibri" w:cs="Times New Roman"/>
                  <w:bCs/>
                  <w:sz w:val="20"/>
                  <w:szCs w:val="20"/>
                </w:rPr>
                <w:t>http://www.mdrap.ro/userfiles/SIDDD_oct%202015.pdf</w:t>
              </w:r>
            </w:hyperlink>
            <w:r w:rsidR="006F3A40" w:rsidRPr="00293FBF">
              <w:rPr>
                <w:rFonts w:ascii="Calibri" w:eastAsia="Calibri" w:hAnsi="Calibri" w:cs="Times New Roman"/>
                <w:bCs/>
                <w:sz w:val="20"/>
                <w:szCs w:val="20"/>
              </w:rPr>
              <w:t xml:space="preserve"> </w:t>
            </w:r>
          </w:p>
        </w:tc>
      </w:tr>
      <w:tr w:rsidR="007C3B22" w:rsidRPr="00293FBF" w14:paraId="69DAC619" w14:textId="77777777" w:rsidTr="009B7172">
        <w:tc>
          <w:tcPr>
            <w:tcW w:w="534" w:type="dxa"/>
          </w:tcPr>
          <w:p w14:paraId="1A252267" w14:textId="77777777"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14:paraId="1DA580B8" w14:textId="77777777"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Strategia Naţională de Cercetare, De</w:t>
            </w:r>
            <w:r w:rsidR="0002531C">
              <w:rPr>
                <w:rFonts w:ascii="Calibri" w:eastAsia="Calibri" w:hAnsi="Calibri" w:cs="Times New Roman"/>
                <w:bCs/>
                <w:sz w:val="20"/>
                <w:szCs w:val="20"/>
              </w:rPr>
              <w:t>zvoltare şi Inovare 2014 – 2020</w:t>
            </w:r>
          </w:p>
        </w:tc>
        <w:tc>
          <w:tcPr>
            <w:tcW w:w="4928" w:type="dxa"/>
          </w:tcPr>
          <w:p w14:paraId="7147C844" w14:textId="77777777" w:rsidR="007C3B22" w:rsidRPr="00293FBF" w:rsidRDefault="00EA0BFD" w:rsidP="007F67AE">
            <w:pPr>
              <w:spacing w:before="120" w:after="120" w:line="276" w:lineRule="auto"/>
              <w:jc w:val="both"/>
              <w:rPr>
                <w:rFonts w:ascii="Calibri" w:eastAsia="Calibri" w:hAnsi="Calibri" w:cs="Times New Roman"/>
                <w:bCs/>
                <w:sz w:val="20"/>
                <w:szCs w:val="20"/>
              </w:rPr>
            </w:pPr>
            <w:hyperlink r:id="rId16" w:history="1">
              <w:r w:rsidR="006F3A40" w:rsidRPr="00293FBF">
                <w:rPr>
                  <w:rStyle w:val="Hyperlink"/>
                  <w:rFonts w:ascii="Calibri" w:eastAsia="Calibri" w:hAnsi="Calibri" w:cs="Times New Roman"/>
                  <w:bCs/>
                  <w:sz w:val="20"/>
                  <w:szCs w:val="20"/>
                </w:rPr>
                <w:t>http://www.research.ro/uploads/politici-cd/strategia-cdi-2014-2020/strategia-cdi-2020_-proiect-hg.pdf</w:t>
              </w:r>
            </w:hyperlink>
            <w:r w:rsidR="006F3A40" w:rsidRPr="00293FBF">
              <w:rPr>
                <w:rFonts w:ascii="Calibri" w:eastAsia="Calibri" w:hAnsi="Calibri" w:cs="Times New Roman"/>
                <w:bCs/>
                <w:sz w:val="20"/>
                <w:szCs w:val="20"/>
              </w:rPr>
              <w:t xml:space="preserve"> </w:t>
            </w:r>
          </w:p>
        </w:tc>
      </w:tr>
      <w:tr w:rsidR="007C3B22" w:rsidRPr="00293FBF" w14:paraId="6A91927C" w14:textId="77777777" w:rsidTr="009B7172">
        <w:tc>
          <w:tcPr>
            <w:tcW w:w="534" w:type="dxa"/>
          </w:tcPr>
          <w:p w14:paraId="08EE8E6B" w14:textId="77777777"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14:paraId="42DA5079" w14:textId="77777777"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Strategia Naţională privind Agen</w:t>
            </w:r>
            <w:r w:rsidR="0002531C">
              <w:rPr>
                <w:rFonts w:ascii="Calibri" w:eastAsia="Calibri" w:hAnsi="Calibri" w:cs="Times New Roman"/>
                <w:bCs/>
                <w:sz w:val="20"/>
                <w:szCs w:val="20"/>
              </w:rPr>
              <w:t>da Digitală pentru România 2020</w:t>
            </w:r>
          </w:p>
        </w:tc>
        <w:tc>
          <w:tcPr>
            <w:tcW w:w="4928" w:type="dxa"/>
          </w:tcPr>
          <w:p w14:paraId="4C4E153D" w14:textId="77777777" w:rsidR="007C3B22" w:rsidRPr="00293FBF" w:rsidRDefault="00EA0BFD" w:rsidP="007F67AE">
            <w:pPr>
              <w:spacing w:before="120" w:after="120" w:line="276" w:lineRule="auto"/>
              <w:jc w:val="both"/>
              <w:rPr>
                <w:rFonts w:ascii="Calibri" w:eastAsia="Calibri" w:hAnsi="Calibri" w:cs="Times New Roman"/>
                <w:bCs/>
                <w:sz w:val="20"/>
                <w:szCs w:val="20"/>
              </w:rPr>
            </w:pPr>
            <w:hyperlink r:id="rId17" w:history="1">
              <w:r w:rsidR="006F3A40" w:rsidRPr="00293FBF">
                <w:rPr>
                  <w:rStyle w:val="Hyperlink"/>
                  <w:rFonts w:ascii="Calibri" w:eastAsia="Calibri" w:hAnsi="Calibri" w:cs="Times New Roman"/>
                  <w:bCs/>
                  <w:sz w:val="20"/>
                  <w:szCs w:val="20"/>
                </w:rPr>
                <w:t>https://ec.europa.eu/epale/sites/epale/files/strategia-nationala-agenda-digitala-pentru-romania-20202c-20-feb.2015.pdf</w:t>
              </w:r>
            </w:hyperlink>
            <w:r w:rsidR="006F3A40" w:rsidRPr="00293FBF">
              <w:rPr>
                <w:rFonts w:ascii="Calibri" w:eastAsia="Calibri" w:hAnsi="Calibri" w:cs="Times New Roman"/>
                <w:bCs/>
                <w:sz w:val="20"/>
                <w:szCs w:val="20"/>
              </w:rPr>
              <w:t xml:space="preserve"> </w:t>
            </w:r>
          </w:p>
        </w:tc>
      </w:tr>
      <w:tr w:rsidR="007C3B22" w:rsidRPr="00293FBF" w14:paraId="45495ED1" w14:textId="77777777" w:rsidTr="009B7172">
        <w:tc>
          <w:tcPr>
            <w:tcW w:w="534" w:type="dxa"/>
          </w:tcPr>
          <w:p w14:paraId="6DAD8A44" w14:textId="77777777"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14:paraId="359E5022" w14:textId="77777777"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Planul Național pentru Dezvoltarea Infrastructurii</w:t>
            </w:r>
            <w:r w:rsidR="0002531C">
              <w:rPr>
                <w:rFonts w:ascii="Calibri" w:eastAsia="Calibri" w:hAnsi="Calibri" w:cs="Times New Roman"/>
                <w:bCs/>
                <w:sz w:val="20"/>
                <w:szCs w:val="20"/>
              </w:rPr>
              <w:t xml:space="preserve"> NGN (Next Generation Networks)</w:t>
            </w:r>
          </w:p>
        </w:tc>
        <w:tc>
          <w:tcPr>
            <w:tcW w:w="4928" w:type="dxa"/>
          </w:tcPr>
          <w:p w14:paraId="157504E4" w14:textId="77777777" w:rsidR="007C3B22" w:rsidRPr="00293FBF" w:rsidRDefault="00EA0BFD" w:rsidP="007F67AE">
            <w:pPr>
              <w:spacing w:before="120" w:after="120" w:line="276" w:lineRule="auto"/>
              <w:jc w:val="both"/>
              <w:rPr>
                <w:rFonts w:ascii="Calibri" w:eastAsia="Calibri" w:hAnsi="Calibri" w:cs="Times New Roman"/>
                <w:bCs/>
                <w:sz w:val="20"/>
                <w:szCs w:val="20"/>
              </w:rPr>
            </w:pPr>
            <w:hyperlink r:id="rId18" w:history="1">
              <w:r w:rsidR="006F3A40" w:rsidRPr="00293FBF">
                <w:rPr>
                  <w:rStyle w:val="Hyperlink"/>
                  <w:rFonts w:ascii="Calibri" w:eastAsia="Calibri" w:hAnsi="Calibri" w:cs="Times New Roman"/>
                  <w:bCs/>
                  <w:sz w:val="20"/>
                  <w:szCs w:val="20"/>
                </w:rPr>
                <w:t>http://media.hotnews.ro/media_server1/document-2015-06-3-20208193-0-planul-ngn.pdf</w:t>
              </w:r>
            </w:hyperlink>
            <w:r w:rsidR="006F3A40" w:rsidRPr="00293FBF">
              <w:rPr>
                <w:rFonts w:ascii="Calibri" w:eastAsia="Calibri" w:hAnsi="Calibri" w:cs="Times New Roman"/>
                <w:bCs/>
                <w:sz w:val="20"/>
                <w:szCs w:val="20"/>
              </w:rPr>
              <w:t xml:space="preserve"> </w:t>
            </w:r>
          </w:p>
        </w:tc>
      </w:tr>
      <w:tr w:rsidR="007C3B22" w:rsidRPr="00293FBF" w14:paraId="44FA6100" w14:textId="77777777" w:rsidTr="009B7172">
        <w:tc>
          <w:tcPr>
            <w:tcW w:w="534" w:type="dxa"/>
          </w:tcPr>
          <w:p w14:paraId="2AC75669" w14:textId="77777777"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14:paraId="3C4AD5DB" w14:textId="77777777"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 xml:space="preserve">Strategia pentru Consolidarea </w:t>
            </w:r>
            <w:r w:rsidR="0002531C">
              <w:rPr>
                <w:rFonts w:ascii="Calibri" w:eastAsia="Calibri" w:hAnsi="Calibri" w:cs="Times New Roman"/>
                <w:bCs/>
                <w:sz w:val="20"/>
                <w:szCs w:val="20"/>
              </w:rPr>
              <w:t>Administrație Publice 2014-2020</w:t>
            </w:r>
          </w:p>
        </w:tc>
        <w:tc>
          <w:tcPr>
            <w:tcW w:w="4928" w:type="dxa"/>
          </w:tcPr>
          <w:p w14:paraId="1DFB18FD" w14:textId="77777777" w:rsidR="007C3B22" w:rsidRPr="00293FBF" w:rsidRDefault="00EA0BFD" w:rsidP="007F67AE">
            <w:pPr>
              <w:spacing w:before="120" w:after="120" w:line="276" w:lineRule="auto"/>
              <w:jc w:val="both"/>
              <w:rPr>
                <w:rFonts w:ascii="Calibri" w:eastAsia="Calibri" w:hAnsi="Calibri" w:cs="Times New Roman"/>
                <w:bCs/>
                <w:sz w:val="20"/>
                <w:szCs w:val="20"/>
              </w:rPr>
            </w:pPr>
            <w:hyperlink r:id="rId19" w:history="1">
              <w:r w:rsidR="006F3A40" w:rsidRPr="00293FBF">
                <w:rPr>
                  <w:rStyle w:val="Hyperlink"/>
                  <w:rFonts w:ascii="Calibri" w:eastAsia="Calibri" w:hAnsi="Calibri" w:cs="Times New Roman"/>
                  <w:bCs/>
                  <w:sz w:val="20"/>
                  <w:szCs w:val="20"/>
                </w:rPr>
                <w:t>http://www.mdrap.ro/userfiles/strategie_adm_publica.pdf</w:t>
              </w:r>
            </w:hyperlink>
            <w:r w:rsidR="006F3A40" w:rsidRPr="00293FBF">
              <w:rPr>
                <w:rFonts w:ascii="Calibri" w:eastAsia="Calibri" w:hAnsi="Calibri" w:cs="Times New Roman"/>
                <w:bCs/>
                <w:sz w:val="20"/>
                <w:szCs w:val="20"/>
              </w:rPr>
              <w:t xml:space="preserve"> </w:t>
            </w:r>
          </w:p>
        </w:tc>
      </w:tr>
      <w:tr w:rsidR="007C3B22" w:rsidRPr="00293FBF" w14:paraId="52513FB7" w14:textId="77777777" w:rsidTr="009B7172">
        <w:tc>
          <w:tcPr>
            <w:tcW w:w="534" w:type="dxa"/>
          </w:tcPr>
          <w:p w14:paraId="54681497" w14:textId="77777777"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14:paraId="37EACBA8" w14:textId="77777777"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 xml:space="preserve">Strategia privind mai buna </w:t>
            </w:r>
            <w:r w:rsidR="0002531C">
              <w:rPr>
                <w:rFonts w:ascii="Calibri" w:eastAsia="Calibri" w:hAnsi="Calibri" w:cs="Times New Roman"/>
                <w:bCs/>
                <w:sz w:val="20"/>
                <w:szCs w:val="20"/>
              </w:rPr>
              <w:t>reglementare 2014 ‐ 2020 (SMBR)</w:t>
            </w:r>
          </w:p>
        </w:tc>
        <w:tc>
          <w:tcPr>
            <w:tcW w:w="4928" w:type="dxa"/>
          </w:tcPr>
          <w:p w14:paraId="4593CDF6" w14:textId="77777777" w:rsidR="007C3B22" w:rsidRPr="00293FBF" w:rsidRDefault="00EA0BFD" w:rsidP="007F67AE">
            <w:pPr>
              <w:spacing w:before="120" w:after="120" w:line="276" w:lineRule="auto"/>
              <w:jc w:val="both"/>
              <w:rPr>
                <w:rFonts w:ascii="Calibri" w:eastAsia="Calibri" w:hAnsi="Calibri" w:cs="Times New Roman"/>
                <w:bCs/>
                <w:sz w:val="20"/>
                <w:szCs w:val="20"/>
              </w:rPr>
            </w:pPr>
            <w:hyperlink r:id="rId20" w:history="1">
              <w:r w:rsidR="006F3A40" w:rsidRPr="00293FBF">
                <w:rPr>
                  <w:rStyle w:val="Hyperlink"/>
                  <w:rFonts w:ascii="Calibri" w:eastAsia="Calibri" w:hAnsi="Calibri" w:cs="Times New Roman"/>
                  <w:bCs/>
                  <w:sz w:val="20"/>
                  <w:szCs w:val="20"/>
                </w:rPr>
                <w:t>http://www.fonduriadministratie.ro/wp-content/uploads/2015/05/HG_1076_2014.pdf</w:t>
              </w:r>
            </w:hyperlink>
            <w:r w:rsidR="006F3A40" w:rsidRPr="00293FBF">
              <w:rPr>
                <w:rFonts w:ascii="Calibri" w:eastAsia="Calibri" w:hAnsi="Calibri" w:cs="Times New Roman"/>
                <w:bCs/>
                <w:sz w:val="20"/>
                <w:szCs w:val="20"/>
              </w:rPr>
              <w:t xml:space="preserve"> </w:t>
            </w:r>
          </w:p>
        </w:tc>
      </w:tr>
      <w:tr w:rsidR="007C3B22" w:rsidRPr="00293FBF" w14:paraId="74302259" w14:textId="77777777" w:rsidTr="009B7172">
        <w:tc>
          <w:tcPr>
            <w:tcW w:w="534" w:type="dxa"/>
          </w:tcPr>
          <w:p w14:paraId="12063829" w14:textId="77777777"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14:paraId="13A526DB" w14:textId="77777777"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Strategia Naţiona</w:t>
            </w:r>
            <w:r w:rsidR="0002531C">
              <w:rPr>
                <w:rFonts w:ascii="Calibri" w:eastAsia="Calibri" w:hAnsi="Calibri" w:cs="Times New Roman"/>
                <w:bCs/>
                <w:sz w:val="20"/>
                <w:szCs w:val="20"/>
              </w:rPr>
              <w:t>lă de Competitivitate 2014-2020</w:t>
            </w:r>
          </w:p>
        </w:tc>
        <w:tc>
          <w:tcPr>
            <w:tcW w:w="4928" w:type="dxa"/>
          </w:tcPr>
          <w:p w14:paraId="41D06E9C" w14:textId="77777777" w:rsidR="007C3B22" w:rsidRPr="00293FBF" w:rsidRDefault="00EA0BFD" w:rsidP="007F67AE">
            <w:pPr>
              <w:spacing w:before="120" w:after="120" w:line="276" w:lineRule="auto"/>
              <w:jc w:val="both"/>
              <w:rPr>
                <w:rFonts w:ascii="Calibri" w:eastAsia="Calibri" w:hAnsi="Calibri" w:cs="Times New Roman"/>
                <w:bCs/>
                <w:sz w:val="20"/>
                <w:szCs w:val="20"/>
              </w:rPr>
            </w:pPr>
            <w:hyperlink r:id="rId21" w:history="1">
              <w:r w:rsidR="006F3A40" w:rsidRPr="00293FBF">
                <w:rPr>
                  <w:rStyle w:val="Hyperlink"/>
                  <w:rFonts w:ascii="Calibri" w:eastAsia="Calibri" w:hAnsi="Calibri" w:cs="Times New Roman"/>
                  <w:bCs/>
                  <w:sz w:val="20"/>
                  <w:szCs w:val="20"/>
                </w:rPr>
                <w:t>http://www.minind.ro/%5C/strategie_competitivitate/SNC%20aprobata%20prin%20HG-1.pdf</w:t>
              </w:r>
            </w:hyperlink>
            <w:r w:rsidR="006F3A40" w:rsidRPr="00293FBF">
              <w:rPr>
                <w:rFonts w:ascii="Calibri" w:eastAsia="Calibri" w:hAnsi="Calibri" w:cs="Times New Roman"/>
                <w:bCs/>
                <w:sz w:val="20"/>
                <w:szCs w:val="20"/>
              </w:rPr>
              <w:t xml:space="preserve"> </w:t>
            </w:r>
          </w:p>
        </w:tc>
      </w:tr>
      <w:tr w:rsidR="007C3B22" w:rsidRPr="00293FBF" w14:paraId="029AE7BF" w14:textId="77777777" w:rsidTr="009B7172">
        <w:tc>
          <w:tcPr>
            <w:tcW w:w="534" w:type="dxa"/>
          </w:tcPr>
          <w:p w14:paraId="75A29BB4" w14:textId="77777777"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14:paraId="7A3C2D77" w14:textId="77777777"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Planul Național de Acțiu</w:t>
            </w:r>
            <w:r w:rsidR="0002531C">
              <w:rPr>
                <w:rFonts w:ascii="Calibri" w:eastAsia="Calibri" w:hAnsi="Calibri" w:cs="Times New Roman"/>
                <w:bCs/>
                <w:sz w:val="20"/>
                <w:szCs w:val="20"/>
              </w:rPr>
              <w:t>ne privind Energia Regenerabilă</w:t>
            </w:r>
          </w:p>
        </w:tc>
        <w:tc>
          <w:tcPr>
            <w:tcW w:w="4928" w:type="dxa"/>
          </w:tcPr>
          <w:p w14:paraId="71A92FC7" w14:textId="77777777" w:rsidR="007C3B22" w:rsidRPr="00293FBF" w:rsidRDefault="00EA0BFD" w:rsidP="007F67AE">
            <w:pPr>
              <w:spacing w:before="120" w:after="120" w:line="276" w:lineRule="auto"/>
              <w:jc w:val="both"/>
              <w:rPr>
                <w:rFonts w:ascii="Calibri" w:eastAsia="Calibri" w:hAnsi="Calibri" w:cs="Times New Roman"/>
                <w:bCs/>
                <w:sz w:val="20"/>
                <w:szCs w:val="20"/>
              </w:rPr>
            </w:pPr>
            <w:hyperlink r:id="rId22" w:history="1">
              <w:r w:rsidR="006F3A40" w:rsidRPr="00293FBF">
                <w:rPr>
                  <w:rStyle w:val="Hyperlink"/>
                  <w:rFonts w:ascii="Calibri" w:eastAsia="Calibri" w:hAnsi="Calibri" w:cs="Times New Roman"/>
                  <w:bCs/>
                  <w:sz w:val="20"/>
                  <w:szCs w:val="20"/>
                </w:rPr>
                <w:t>http://www.minind.ro/pnaer/pnaer_29%20iunie_2010_final_alx.pdf</w:t>
              </w:r>
            </w:hyperlink>
            <w:r w:rsidR="006F3A40" w:rsidRPr="00293FBF">
              <w:rPr>
                <w:rFonts w:ascii="Calibri" w:eastAsia="Calibri" w:hAnsi="Calibri" w:cs="Times New Roman"/>
                <w:bCs/>
                <w:sz w:val="20"/>
                <w:szCs w:val="20"/>
              </w:rPr>
              <w:t xml:space="preserve"> </w:t>
            </w:r>
          </w:p>
        </w:tc>
      </w:tr>
      <w:tr w:rsidR="007C3B22" w:rsidRPr="00293FBF" w14:paraId="38176DF1" w14:textId="77777777" w:rsidTr="009B7172">
        <w:tc>
          <w:tcPr>
            <w:tcW w:w="534" w:type="dxa"/>
          </w:tcPr>
          <w:p w14:paraId="0BB94702" w14:textId="77777777"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14:paraId="5DE5C92E" w14:textId="77777777"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Mas</w:t>
            </w:r>
            <w:r w:rsidR="0002531C">
              <w:rPr>
                <w:rFonts w:ascii="Calibri" w:eastAsia="Calibri" w:hAnsi="Calibri" w:cs="Times New Roman"/>
                <w:bCs/>
                <w:sz w:val="20"/>
                <w:szCs w:val="20"/>
              </w:rPr>
              <w:t>ter Planul General de Transport</w:t>
            </w:r>
          </w:p>
        </w:tc>
        <w:tc>
          <w:tcPr>
            <w:tcW w:w="4928" w:type="dxa"/>
          </w:tcPr>
          <w:p w14:paraId="5363D60C" w14:textId="77777777" w:rsidR="007C3B22" w:rsidRPr="00293FBF" w:rsidRDefault="00EA0BFD" w:rsidP="007F67AE">
            <w:pPr>
              <w:spacing w:before="120" w:after="120" w:line="276" w:lineRule="auto"/>
              <w:jc w:val="both"/>
              <w:rPr>
                <w:rFonts w:ascii="Calibri" w:eastAsia="Calibri" w:hAnsi="Calibri" w:cs="Times New Roman"/>
                <w:bCs/>
                <w:sz w:val="20"/>
                <w:szCs w:val="20"/>
              </w:rPr>
            </w:pPr>
            <w:hyperlink r:id="rId23" w:history="1">
              <w:r w:rsidR="006F3A40" w:rsidRPr="00293FBF">
                <w:rPr>
                  <w:rStyle w:val="Hyperlink"/>
                  <w:rFonts w:ascii="Calibri" w:eastAsia="Calibri" w:hAnsi="Calibri" w:cs="Times New Roman"/>
                  <w:bCs/>
                  <w:sz w:val="20"/>
                  <w:szCs w:val="20"/>
                </w:rPr>
                <w:t>http://mt.gov.ro/web14/strategia-in-transporturi/master-plan-general-transport/documente-master-plan</w:t>
              </w:r>
            </w:hyperlink>
            <w:r w:rsidR="006F3A40" w:rsidRPr="00293FBF">
              <w:rPr>
                <w:rFonts w:ascii="Calibri" w:eastAsia="Calibri" w:hAnsi="Calibri" w:cs="Times New Roman"/>
                <w:bCs/>
                <w:sz w:val="20"/>
                <w:szCs w:val="20"/>
              </w:rPr>
              <w:t xml:space="preserve"> </w:t>
            </w:r>
          </w:p>
        </w:tc>
      </w:tr>
      <w:tr w:rsidR="007C3B22" w:rsidRPr="00293FBF" w14:paraId="1A4DDF2D" w14:textId="77777777" w:rsidTr="009B7172">
        <w:tc>
          <w:tcPr>
            <w:tcW w:w="534" w:type="dxa"/>
          </w:tcPr>
          <w:p w14:paraId="75E17962" w14:textId="77777777"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14:paraId="65FAA5B3" w14:textId="77777777"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Master planurile județene</w:t>
            </w:r>
            <w:r w:rsidR="0002531C">
              <w:rPr>
                <w:rFonts w:ascii="Calibri" w:eastAsia="Calibri" w:hAnsi="Calibri" w:cs="Times New Roman"/>
                <w:bCs/>
                <w:sz w:val="20"/>
                <w:szCs w:val="20"/>
              </w:rPr>
              <w:t>/zonale pentru apă și apă uzată</w:t>
            </w:r>
          </w:p>
        </w:tc>
        <w:tc>
          <w:tcPr>
            <w:tcW w:w="4928" w:type="dxa"/>
          </w:tcPr>
          <w:p w14:paraId="5BB3C308" w14:textId="77777777" w:rsidR="007C3B22" w:rsidRPr="00293FBF" w:rsidRDefault="0020765B"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w:t>
            </w:r>
          </w:p>
        </w:tc>
      </w:tr>
      <w:tr w:rsidR="007C3B22" w:rsidRPr="00293FBF" w14:paraId="1B99C520" w14:textId="77777777" w:rsidTr="009B7172">
        <w:tc>
          <w:tcPr>
            <w:tcW w:w="534" w:type="dxa"/>
          </w:tcPr>
          <w:p w14:paraId="38778FF3" w14:textId="77777777"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14:paraId="5DDA2582" w14:textId="77777777"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Master Plan privind Protecţia şi Reabil</w:t>
            </w:r>
            <w:r w:rsidR="0002531C">
              <w:rPr>
                <w:rFonts w:ascii="Calibri" w:eastAsia="Calibri" w:hAnsi="Calibri" w:cs="Times New Roman"/>
                <w:bCs/>
                <w:sz w:val="20"/>
                <w:szCs w:val="20"/>
              </w:rPr>
              <w:t>itarea Zonei Costiere Româneşti</w:t>
            </w:r>
          </w:p>
        </w:tc>
        <w:tc>
          <w:tcPr>
            <w:tcW w:w="4928" w:type="dxa"/>
          </w:tcPr>
          <w:p w14:paraId="14DDC9F7" w14:textId="77777777" w:rsidR="007C3B22" w:rsidRPr="00293FBF" w:rsidRDefault="00EA0BFD" w:rsidP="007F67AE">
            <w:pPr>
              <w:spacing w:before="120" w:after="120" w:line="276" w:lineRule="auto"/>
              <w:jc w:val="both"/>
              <w:rPr>
                <w:rFonts w:ascii="Calibri" w:eastAsia="Calibri" w:hAnsi="Calibri" w:cs="Times New Roman"/>
                <w:bCs/>
                <w:sz w:val="20"/>
                <w:szCs w:val="20"/>
              </w:rPr>
            </w:pPr>
            <w:hyperlink r:id="rId24" w:history="1">
              <w:r w:rsidR="006F3A40" w:rsidRPr="00293FBF">
                <w:rPr>
                  <w:rStyle w:val="Hyperlink"/>
                  <w:rFonts w:ascii="Calibri" w:eastAsia="Calibri" w:hAnsi="Calibri" w:cs="Times New Roman"/>
                  <w:bCs/>
                  <w:sz w:val="20"/>
                  <w:szCs w:val="20"/>
                </w:rPr>
                <w:t>http://www.rowater.ro/dadobrogea/Master%20Plan%20privind%20Protecia%20i%20Reabilitarea%20Zonei/Master%20Plan.pdf</w:t>
              </w:r>
            </w:hyperlink>
            <w:r w:rsidR="006F3A40" w:rsidRPr="00293FBF">
              <w:rPr>
                <w:rFonts w:ascii="Calibri" w:eastAsia="Calibri" w:hAnsi="Calibri" w:cs="Times New Roman"/>
                <w:bCs/>
                <w:sz w:val="20"/>
                <w:szCs w:val="20"/>
              </w:rPr>
              <w:t xml:space="preserve"> </w:t>
            </w:r>
          </w:p>
        </w:tc>
      </w:tr>
      <w:tr w:rsidR="007C3B22" w:rsidRPr="00293FBF" w14:paraId="317465E1" w14:textId="77777777" w:rsidTr="009B7172">
        <w:tc>
          <w:tcPr>
            <w:tcW w:w="534" w:type="dxa"/>
          </w:tcPr>
          <w:p w14:paraId="752C1F88" w14:textId="77777777"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14:paraId="38C2AC7A" w14:textId="77777777"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Strategia Națională de Ges</w:t>
            </w:r>
            <w:r w:rsidR="0002531C">
              <w:rPr>
                <w:rFonts w:ascii="Calibri" w:eastAsia="Calibri" w:hAnsi="Calibri" w:cs="Times New Roman"/>
                <w:bCs/>
                <w:sz w:val="20"/>
                <w:szCs w:val="20"/>
              </w:rPr>
              <w:t>tionare a Deșeurilor 2014-2020</w:t>
            </w:r>
          </w:p>
        </w:tc>
        <w:tc>
          <w:tcPr>
            <w:tcW w:w="4928" w:type="dxa"/>
          </w:tcPr>
          <w:p w14:paraId="1F5F98C4" w14:textId="77777777" w:rsidR="007C3B22" w:rsidRPr="00293FBF" w:rsidRDefault="00EA0BFD" w:rsidP="007F67AE">
            <w:pPr>
              <w:spacing w:before="120" w:after="120" w:line="276" w:lineRule="auto"/>
              <w:jc w:val="both"/>
              <w:rPr>
                <w:rFonts w:ascii="Calibri" w:eastAsia="Calibri" w:hAnsi="Calibri" w:cs="Times New Roman"/>
                <w:bCs/>
                <w:sz w:val="20"/>
                <w:szCs w:val="20"/>
              </w:rPr>
            </w:pPr>
            <w:hyperlink r:id="rId25" w:history="1">
              <w:r w:rsidR="006F3A40" w:rsidRPr="00293FBF">
                <w:rPr>
                  <w:rStyle w:val="Hyperlink"/>
                  <w:rFonts w:ascii="Calibri" w:eastAsia="Calibri" w:hAnsi="Calibri" w:cs="Times New Roman"/>
                  <w:bCs/>
                  <w:sz w:val="20"/>
                  <w:szCs w:val="20"/>
                </w:rPr>
                <w:t>http://www.mmediu.ro/img/attachment/37/strategii-planuri-studii-54786031cda10.pdf</w:t>
              </w:r>
            </w:hyperlink>
            <w:r w:rsidR="006F3A40" w:rsidRPr="00293FBF">
              <w:rPr>
                <w:rFonts w:ascii="Calibri" w:eastAsia="Calibri" w:hAnsi="Calibri" w:cs="Times New Roman"/>
                <w:bCs/>
                <w:sz w:val="20"/>
                <w:szCs w:val="20"/>
              </w:rPr>
              <w:t xml:space="preserve"> </w:t>
            </w:r>
          </w:p>
        </w:tc>
      </w:tr>
      <w:tr w:rsidR="007C3B22" w:rsidRPr="00293FBF" w14:paraId="2D22ABB3" w14:textId="77777777" w:rsidTr="009B7172">
        <w:tc>
          <w:tcPr>
            <w:tcW w:w="534" w:type="dxa"/>
          </w:tcPr>
          <w:p w14:paraId="597537F0" w14:textId="77777777"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14:paraId="00EFCBCE" w14:textId="77777777"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Strategia Naţională de Management al Riscului la Inundaţii pe termen mediu</w:t>
            </w:r>
            <w:r w:rsidR="0002531C">
              <w:rPr>
                <w:rFonts w:ascii="Calibri" w:eastAsia="Calibri" w:hAnsi="Calibri" w:cs="Times New Roman"/>
                <w:bCs/>
                <w:sz w:val="20"/>
                <w:szCs w:val="20"/>
              </w:rPr>
              <w:t xml:space="preserve"> şi lung (perioada 2010 – 2035)</w:t>
            </w:r>
          </w:p>
        </w:tc>
        <w:tc>
          <w:tcPr>
            <w:tcW w:w="4928" w:type="dxa"/>
          </w:tcPr>
          <w:p w14:paraId="0A6A5A9B" w14:textId="77777777" w:rsidR="007C3B22" w:rsidRPr="00293FBF" w:rsidRDefault="00EA0BFD" w:rsidP="007F67AE">
            <w:pPr>
              <w:spacing w:before="120" w:after="120" w:line="276" w:lineRule="auto"/>
              <w:jc w:val="both"/>
              <w:rPr>
                <w:rFonts w:ascii="Calibri" w:eastAsia="Calibri" w:hAnsi="Calibri" w:cs="Times New Roman"/>
                <w:bCs/>
                <w:sz w:val="20"/>
                <w:szCs w:val="20"/>
              </w:rPr>
            </w:pPr>
            <w:hyperlink r:id="rId26" w:history="1">
              <w:r w:rsidR="006F3A40" w:rsidRPr="00293FBF">
                <w:rPr>
                  <w:rStyle w:val="Hyperlink"/>
                  <w:rFonts w:ascii="Calibri" w:eastAsia="Calibri" w:hAnsi="Calibri" w:cs="Times New Roman"/>
                  <w:bCs/>
                  <w:sz w:val="20"/>
                  <w:szCs w:val="20"/>
                </w:rPr>
                <w:t>http://www.mmediu.ro/app/webroot/uploads/files/2012-01-10_risc_inundatii_hg846din2010aprobaresnmri.pdf</w:t>
              </w:r>
            </w:hyperlink>
            <w:r w:rsidR="006F3A40" w:rsidRPr="00293FBF">
              <w:rPr>
                <w:rFonts w:ascii="Calibri" w:eastAsia="Calibri" w:hAnsi="Calibri" w:cs="Times New Roman"/>
                <w:bCs/>
                <w:sz w:val="20"/>
                <w:szCs w:val="20"/>
              </w:rPr>
              <w:t xml:space="preserve"> </w:t>
            </w:r>
          </w:p>
        </w:tc>
      </w:tr>
      <w:tr w:rsidR="007C3B22" w:rsidRPr="00293FBF" w14:paraId="75AA7BB3" w14:textId="77777777" w:rsidTr="009B7172">
        <w:tc>
          <w:tcPr>
            <w:tcW w:w="534" w:type="dxa"/>
          </w:tcPr>
          <w:p w14:paraId="2621CAA2" w14:textId="77777777"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14:paraId="79676773" w14:textId="77777777" w:rsidR="007C3B22" w:rsidRPr="00293FBF" w:rsidRDefault="007C3B22" w:rsidP="009F3C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 xml:space="preserve">Strategia Naţională </w:t>
            </w:r>
            <w:ins w:id="105" w:author="Gabriela Popescu" w:date="2018-04-24T08:52:00Z">
              <w:r w:rsidR="009F3CAE" w:rsidRPr="009F3CAE">
                <w:rPr>
                  <w:rFonts w:ascii="Calibri" w:eastAsia="Calibri" w:hAnsi="Calibri" w:cs="Times New Roman"/>
                  <w:bCs/>
                  <w:sz w:val="20"/>
                  <w:szCs w:val="20"/>
                </w:rPr>
                <w:t xml:space="preserve">privind schimbările climatice și creșterea economică bazată pe </w:t>
              </w:r>
              <w:r w:rsidR="009F3CAE" w:rsidRPr="009F3CAE">
                <w:rPr>
                  <w:rFonts w:ascii="Calibri" w:eastAsia="Calibri" w:hAnsi="Calibri" w:cs="Times New Roman"/>
                  <w:bCs/>
                  <w:sz w:val="20"/>
                  <w:szCs w:val="20"/>
                </w:rPr>
                <w:lastRenderedPageBreak/>
                <w:t>emisii reduse de carbon pentru perioada 2016-2020</w:t>
              </w:r>
            </w:ins>
            <w:del w:id="106" w:author="Gabriela Popescu" w:date="2018-04-24T08:52:00Z">
              <w:r w:rsidRPr="00293FBF" w:rsidDel="009F3CAE">
                <w:rPr>
                  <w:rFonts w:ascii="Calibri" w:eastAsia="Calibri" w:hAnsi="Calibri" w:cs="Times New Roman"/>
                  <w:bCs/>
                  <w:sz w:val="20"/>
                  <w:szCs w:val="20"/>
                </w:rPr>
                <w:delText>a României privind Sc</w:delText>
              </w:r>
              <w:r w:rsidR="0002531C" w:rsidDel="009F3CAE">
                <w:rPr>
                  <w:rFonts w:ascii="Calibri" w:eastAsia="Calibri" w:hAnsi="Calibri" w:cs="Times New Roman"/>
                  <w:bCs/>
                  <w:sz w:val="20"/>
                  <w:szCs w:val="20"/>
                </w:rPr>
                <w:delText>himbările Climatice 2013 – 2020</w:delText>
              </w:r>
            </w:del>
          </w:p>
        </w:tc>
        <w:tc>
          <w:tcPr>
            <w:tcW w:w="4928" w:type="dxa"/>
          </w:tcPr>
          <w:p w14:paraId="0EF8B0FC" w14:textId="77777777" w:rsidR="007C3B22" w:rsidRPr="00293FBF" w:rsidRDefault="001D4411" w:rsidP="007F67AE">
            <w:pPr>
              <w:spacing w:before="120" w:after="120" w:line="276" w:lineRule="auto"/>
              <w:jc w:val="both"/>
              <w:rPr>
                <w:rFonts w:ascii="Calibri" w:eastAsia="Calibri" w:hAnsi="Calibri" w:cs="Times New Roman"/>
                <w:bCs/>
                <w:sz w:val="20"/>
                <w:szCs w:val="20"/>
              </w:rPr>
            </w:pPr>
            <w:del w:id="107" w:author="Gabriela Popescu" w:date="2018-04-24T08:56:00Z">
              <w:r w:rsidDel="001C408E">
                <w:lastRenderedPageBreak/>
                <w:fldChar w:fldCharType="begin"/>
              </w:r>
              <w:r w:rsidDel="001C408E">
                <w:delInstrText xml:space="preserve"> HYPERLINK "http://www.mmediu.ro/beta/wp-content/uploads/2012/10/2012-10-05-Strategia_NR-SC.pdf" </w:delInstrText>
              </w:r>
              <w:r w:rsidDel="001C408E">
                <w:fldChar w:fldCharType="separate"/>
              </w:r>
              <w:r w:rsidR="006F3A40" w:rsidRPr="00293FBF" w:rsidDel="001C408E">
                <w:rPr>
                  <w:rStyle w:val="Hyperlink"/>
                  <w:rFonts w:ascii="Calibri" w:eastAsia="Calibri" w:hAnsi="Calibri" w:cs="Times New Roman"/>
                  <w:bCs/>
                  <w:sz w:val="20"/>
                  <w:szCs w:val="20"/>
                </w:rPr>
                <w:delText>http://www.mmediu.ro/beta/wp-content/uploads/2012/10/2012-10-05-Strategia_NR-</w:delText>
              </w:r>
              <w:r w:rsidR="006F3A40" w:rsidRPr="00293FBF" w:rsidDel="001C408E">
                <w:rPr>
                  <w:rStyle w:val="Hyperlink"/>
                  <w:rFonts w:ascii="Calibri" w:eastAsia="Calibri" w:hAnsi="Calibri" w:cs="Times New Roman"/>
                  <w:bCs/>
                  <w:sz w:val="20"/>
                  <w:szCs w:val="20"/>
                </w:rPr>
                <w:lastRenderedPageBreak/>
                <w:delText>SC.pdf</w:delText>
              </w:r>
              <w:r w:rsidDel="001C408E">
                <w:rPr>
                  <w:rStyle w:val="Hyperlink"/>
                  <w:rFonts w:ascii="Calibri" w:eastAsia="Calibri" w:hAnsi="Calibri" w:cs="Times New Roman"/>
                  <w:bCs/>
                  <w:sz w:val="20"/>
                  <w:szCs w:val="20"/>
                </w:rPr>
                <w:fldChar w:fldCharType="end"/>
              </w:r>
              <w:r w:rsidR="006F3A40" w:rsidRPr="00293FBF" w:rsidDel="001C408E">
                <w:rPr>
                  <w:rFonts w:ascii="Calibri" w:eastAsia="Calibri" w:hAnsi="Calibri" w:cs="Times New Roman"/>
                  <w:bCs/>
                  <w:sz w:val="20"/>
                  <w:szCs w:val="20"/>
                </w:rPr>
                <w:delText xml:space="preserve"> </w:delText>
              </w:r>
            </w:del>
          </w:p>
        </w:tc>
      </w:tr>
      <w:tr w:rsidR="007C3B22" w:rsidRPr="00293FBF" w14:paraId="359ADA39" w14:textId="77777777" w:rsidTr="009B7172">
        <w:tc>
          <w:tcPr>
            <w:tcW w:w="534" w:type="dxa"/>
          </w:tcPr>
          <w:p w14:paraId="28587F29" w14:textId="77777777"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14:paraId="6613088E" w14:textId="77777777"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Strategia Națională si Planul Național de Acțiune Pentru Gestionarea Si</w:t>
            </w:r>
            <w:r w:rsidR="0002531C">
              <w:rPr>
                <w:rFonts w:ascii="Calibri" w:eastAsia="Calibri" w:hAnsi="Calibri" w:cs="Times New Roman"/>
                <w:bCs/>
                <w:sz w:val="20"/>
                <w:szCs w:val="20"/>
              </w:rPr>
              <w:t>turilor Contaminate din Romania</w:t>
            </w:r>
          </w:p>
        </w:tc>
        <w:tc>
          <w:tcPr>
            <w:tcW w:w="4928" w:type="dxa"/>
          </w:tcPr>
          <w:p w14:paraId="033C266D" w14:textId="77777777" w:rsidR="007C3B22" w:rsidRPr="00293FBF" w:rsidRDefault="00EA0BFD" w:rsidP="007F67AE">
            <w:pPr>
              <w:spacing w:before="120" w:after="120" w:line="276" w:lineRule="auto"/>
              <w:jc w:val="both"/>
              <w:rPr>
                <w:rFonts w:ascii="Calibri" w:eastAsia="Calibri" w:hAnsi="Calibri" w:cs="Times New Roman"/>
                <w:bCs/>
                <w:sz w:val="20"/>
                <w:szCs w:val="20"/>
              </w:rPr>
            </w:pPr>
            <w:hyperlink r:id="rId27" w:history="1">
              <w:r w:rsidR="006F3A40" w:rsidRPr="00293FBF">
                <w:rPr>
                  <w:rStyle w:val="Hyperlink"/>
                  <w:rFonts w:ascii="Calibri" w:eastAsia="Calibri" w:hAnsi="Calibri" w:cs="Times New Roman"/>
                  <w:bCs/>
                  <w:sz w:val="20"/>
                  <w:szCs w:val="20"/>
                </w:rPr>
                <w:t>http://www.mmediu.ro/beta/wp-content/uploads/2013/10/2013-10-29_strategie.pdf</w:t>
              </w:r>
            </w:hyperlink>
            <w:r w:rsidR="006F3A40" w:rsidRPr="00293FBF">
              <w:rPr>
                <w:rFonts w:ascii="Calibri" w:eastAsia="Calibri" w:hAnsi="Calibri" w:cs="Times New Roman"/>
                <w:bCs/>
                <w:sz w:val="20"/>
                <w:szCs w:val="20"/>
              </w:rPr>
              <w:t xml:space="preserve"> </w:t>
            </w:r>
          </w:p>
        </w:tc>
      </w:tr>
      <w:tr w:rsidR="007C3B22" w:rsidRPr="00293FBF" w14:paraId="38FADC24" w14:textId="77777777" w:rsidTr="009B7172">
        <w:tc>
          <w:tcPr>
            <w:tcW w:w="534" w:type="dxa"/>
          </w:tcPr>
          <w:p w14:paraId="10B28026" w14:textId="77777777"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14:paraId="2AEAE834" w14:textId="77777777"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Strategia Naţională pentr</w:t>
            </w:r>
            <w:r w:rsidR="0002531C">
              <w:rPr>
                <w:rFonts w:ascii="Calibri" w:eastAsia="Calibri" w:hAnsi="Calibri" w:cs="Times New Roman"/>
                <w:bCs/>
                <w:sz w:val="20"/>
                <w:szCs w:val="20"/>
              </w:rPr>
              <w:t>u Siguranţă Rutieră 2013 – 2020</w:t>
            </w:r>
          </w:p>
        </w:tc>
        <w:tc>
          <w:tcPr>
            <w:tcW w:w="4928" w:type="dxa"/>
          </w:tcPr>
          <w:p w14:paraId="10DAE7CA" w14:textId="77777777" w:rsidR="007C3B22" w:rsidRPr="00293FBF" w:rsidRDefault="00EA0BFD" w:rsidP="007F67AE">
            <w:pPr>
              <w:spacing w:before="120" w:after="120" w:line="276" w:lineRule="auto"/>
              <w:jc w:val="both"/>
              <w:rPr>
                <w:rFonts w:ascii="Calibri" w:eastAsia="Calibri" w:hAnsi="Calibri" w:cs="Times New Roman"/>
                <w:bCs/>
                <w:sz w:val="20"/>
                <w:szCs w:val="20"/>
              </w:rPr>
            </w:pPr>
            <w:hyperlink r:id="rId28" w:history="1">
              <w:r w:rsidR="006F3A40" w:rsidRPr="00293FBF">
                <w:rPr>
                  <w:rStyle w:val="Hyperlink"/>
                  <w:rFonts w:ascii="Calibri" w:eastAsia="Calibri" w:hAnsi="Calibri" w:cs="Times New Roman"/>
                  <w:bCs/>
                  <w:sz w:val="20"/>
                  <w:szCs w:val="20"/>
                </w:rPr>
                <w:t>http://www.mmediu.ro/app/webroot/uploads/files/2015-07-28_Strategie_Siguranta_Rutiera_2015.pdf</w:t>
              </w:r>
            </w:hyperlink>
            <w:r w:rsidR="006F3A40" w:rsidRPr="00293FBF">
              <w:rPr>
                <w:rFonts w:ascii="Calibri" w:eastAsia="Calibri" w:hAnsi="Calibri" w:cs="Times New Roman"/>
                <w:bCs/>
                <w:sz w:val="20"/>
                <w:szCs w:val="20"/>
              </w:rPr>
              <w:t xml:space="preserve"> </w:t>
            </w:r>
          </w:p>
        </w:tc>
      </w:tr>
      <w:tr w:rsidR="007C3B22" w:rsidRPr="00293FBF" w14:paraId="759F324C" w14:textId="77777777" w:rsidTr="009B7172">
        <w:tc>
          <w:tcPr>
            <w:tcW w:w="534" w:type="dxa"/>
          </w:tcPr>
          <w:p w14:paraId="0ADC2DEB" w14:textId="77777777"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14:paraId="3BDA45DF" w14:textId="77777777"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Cadrul de Acțiune Prioritară pentru Natura 2000</w:t>
            </w:r>
          </w:p>
        </w:tc>
        <w:tc>
          <w:tcPr>
            <w:tcW w:w="4928" w:type="dxa"/>
          </w:tcPr>
          <w:p w14:paraId="3FB74A03" w14:textId="77777777" w:rsidR="007C3B22" w:rsidRPr="00293FBF" w:rsidRDefault="0002531C" w:rsidP="007F67AE">
            <w:pPr>
              <w:spacing w:before="120" w:after="120" w:line="276" w:lineRule="auto"/>
              <w:jc w:val="both"/>
              <w:rPr>
                <w:rFonts w:ascii="Calibri" w:eastAsia="Calibri" w:hAnsi="Calibri" w:cs="Times New Roman"/>
                <w:bCs/>
                <w:sz w:val="20"/>
                <w:szCs w:val="20"/>
              </w:rPr>
            </w:pPr>
            <w:r>
              <w:rPr>
                <w:rFonts w:ascii="Calibri" w:eastAsia="Calibri" w:hAnsi="Calibri" w:cs="Times New Roman"/>
                <w:bCs/>
                <w:sz w:val="20"/>
                <w:szCs w:val="20"/>
              </w:rPr>
              <w:t>-</w:t>
            </w:r>
          </w:p>
        </w:tc>
      </w:tr>
      <w:tr w:rsidR="007C3B22" w:rsidRPr="00293FBF" w14:paraId="707A865E" w14:textId="77777777" w:rsidTr="009B7172">
        <w:tc>
          <w:tcPr>
            <w:tcW w:w="534" w:type="dxa"/>
          </w:tcPr>
          <w:p w14:paraId="77598C4F" w14:textId="77777777"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14:paraId="4168B8E5" w14:textId="77777777"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 xml:space="preserve">Strategia Naţională şi Planul de Acţiune pentru Conservarea Biodiversităţii </w:t>
            </w:r>
            <w:r w:rsidR="0002531C">
              <w:rPr>
                <w:rFonts w:ascii="Calibri" w:eastAsia="Calibri" w:hAnsi="Calibri" w:cs="Times New Roman"/>
                <w:bCs/>
                <w:sz w:val="20"/>
                <w:szCs w:val="20"/>
              </w:rPr>
              <w:t>2013 – 2020</w:t>
            </w:r>
          </w:p>
        </w:tc>
        <w:tc>
          <w:tcPr>
            <w:tcW w:w="4928" w:type="dxa"/>
          </w:tcPr>
          <w:p w14:paraId="698A0F51" w14:textId="77777777" w:rsidR="007C3B22" w:rsidRPr="00293FBF" w:rsidRDefault="00EA0BFD" w:rsidP="007F67AE">
            <w:pPr>
              <w:spacing w:before="120" w:after="120" w:line="276" w:lineRule="auto"/>
              <w:jc w:val="both"/>
              <w:rPr>
                <w:rFonts w:ascii="Calibri" w:eastAsia="Calibri" w:hAnsi="Calibri" w:cs="Times New Roman"/>
                <w:bCs/>
                <w:sz w:val="20"/>
                <w:szCs w:val="20"/>
              </w:rPr>
            </w:pPr>
            <w:hyperlink r:id="rId29" w:history="1">
              <w:r w:rsidR="006F3A40" w:rsidRPr="00293FBF">
                <w:rPr>
                  <w:rStyle w:val="Hyperlink"/>
                  <w:rFonts w:ascii="Calibri" w:eastAsia="Calibri" w:hAnsi="Calibri" w:cs="Times New Roman"/>
                  <w:bCs/>
                  <w:sz w:val="20"/>
                  <w:szCs w:val="20"/>
                </w:rPr>
                <w:t>https://www.google.ro/url?sa=t&amp;rct=j&amp;q=&amp;esrc=s&amp;source=web&amp;cd=1&amp;cad=rja&amp;uact=8&amp;ved=0ahUKEwjG8pbjjNLLAhWK8HIKHRqMDQMQFggbMAA&amp;url=http%3A%2F%2Fwww.mmediu.ro%2Fbeta%2Fwp-content%2Fuploads%2F2013%2F02%2F2013-02-DB-NBSAP.doc&amp;usg=AFQjCNHUC80WeMOCtGZKl5A2L5SB0hhv8A</w:t>
              </w:r>
            </w:hyperlink>
          </w:p>
        </w:tc>
      </w:tr>
      <w:tr w:rsidR="007C3B22" w:rsidRPr="00293FBF" w14:paraId="5393E9F5" w14:textId="77777777" w:rsidTr="009B7172">
        <w:tc>
          <w:tcPr>
            <w:tcW w:w="534" w:type="dxa"/>
          </w:tcPr>
          <w:p w14:paraId="2781AC3A" w14:textId="77777777"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14:paraId="34B8EC16" w14:textId="77777777"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Planul Naţional de Acţiune în Dom</w:t>
            </w:r>
            <w:r w:rsidR="0002531C">
              <w:rPr>
                <w:rFonts w:ascii="Calibri" w:eastAsia="Calibri" w:hAnsi="Calibri" w:cs="Times New Roman"/>
                <w:bCs/>
                <w:sz w:val="20"/>
                <w:szCs w:val="20"/>
              </w:rPr>
              <w:t>eniul Eficienţei Energetice III</w:t>
            </w:r>
          </w:p>
        </w:tc>
        <w:tc>
          <w:tcPr>
            <w:tcW w:w="4928" w:type="dxa"/>
          </w:tcPr>
          <w:p w14:paraId="3545D89E" w14:textId="77777777" w:rsidR="007C3B22" w:rsidRPr="00293FBF" w:rsidRDefault="00EA0BFD" w:rsidP="007F67AE">
            <w:pPr>
              <w:spacing w:before="120" w:after="120" w:line="276" w:lineRule="auto"/>
              <w:jc w:val="both"/>
              <w:rPr>
                <w:rFonts w:ascii="Calibri" w:eastAsia="Calibri" w:hAnsi="Calibri" w:cs="Times New Roman"/>
                <w:bCs/>
                <w:sz w:val="20"/>
                <w:szCs w:val="20"/>
              </w:rPr>
            </w:pPr>
            <w:hyperlink r:id="rId30" w:history="1">
              <w:r w:rsidR="006F3A40" w:rsidRPr="00293FBF">
                <w:rPr>
                  <w:rStyle w:val="Hyperlink"/>
                  <w:rFonts w:ascii="Calibri" w:eastAsia="Calibri" w:hAnsi="Calibri" w:cs="Times New Roman"/>
                  <w:bCs/>
                  <w:sz w:val="20"/>
                  <w:szCs w:val="20"/>
                </w:rPr>
                <w:t>http://www.escorom.ro/images/Planul%20national%20de%20actiune%20in%20domeniul%20eficientei%20energetice-2020.pdf</w:t>
              </w:r>
            </w:hyperlink>
          </w:p>
        </w:tc>
      </w:tr>
      <w:tr w:rsidR="007C3B22" w:rsidRPr="00293FBF" w14:paraId="4B8D2D94" w14:textId="77777777" w:rsidTr="009B7172">
        <w:tc>
          <w:tcPr>
            <w:tcW w:w="534" w:type="dxa"/>
          </w:tcPr>
          <w:p w14:paraId="6C833D8F" w14:textId="77777777"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14:paraId="01DD83D3" w14:textId="77777777"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 xml:space="preserve">Planul de Dezvoltare a Rețelei Electrice </w:t>
            </w:r>
            <w:r w:rsidR="0002531C">
              <w:rPr>
                <w:rFonts w:ascii="Calibri" w:eastAsia="Calibri" w:hAnsi="Calibri" w:cs="Times New Roman"/>
                <w:bCs/>
                <w:sz w:val="20"/>
                <w:szCs w:val="20"/>
              </w:rPr>
              <w:t>de Transport perioada 2014-2023</w:t>
            </w:r>
          </w:p>
        </w:tc>
        <w:tc>
          <w:tcPr>
            <w:tcW w:w="4928" w:type="dxa"/>
          </w:tcPr>
          <w:p w14:paraId="2A16E648" w14:textId="77777777" w:rsidR="007C3B22" w:rsidRPr="00293FBF" w:rsidRDefault="0020765B"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http://www.transelectrica.ro/web/tel/plan-perspectiva</w:t>
            </w:r>
          </w:p>
        </w:tc>
      </w:tr>
      <w:tr w:rsidR="007C3B22" w:rsidRPr="00293FBF" w14:paraId="328A5B5D" w14:textId="77777777" w:rsidTr="009B7172">
        <w:tc>
          <w:tcPr>
            <w:tcW w:w="534" w:type="dxa"/>
          </w:tcPr>
          <w:p w14:paraId="021A53F2" w14:textId="77777777"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14:paraId="471321D6" w14:textId="77777777"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Planul de Dezvoltare al Sistemului Națio</w:t>
            </w:r>
            <w:r w:rsidR="0002531C">
              <w:rPr>
                <w:rFonts w:ascii="Calibri" w:eastAsia="Calibri" w:hAnsi="Calibri" w:cs="Times New Roman"/>
                <w:bCs/>
                <w:sz w:val="20"/>
                <w:szCs w:val="20"/>
              </w:rPr>
              <w:t>nal de Transport Gaze 2014-2023</w:t>
            </w:r>
          </w:p>
        </w:tc>
        <w:tc>
          <w:tcPr>
            <w:tcW w:w="4928" w:type="dxa"/>
          </w:tcPr>
          <w:p w14:paraId="4405EE0E" w14:textId="77777777" w:rsidR="007C3B22" w:rsidRPr="00293FBF" w:rsidRDefault="00EA0BFD" w:rsidP="007F67AE">
            <w:pPr>
              <w:spacing w:before="120" w:after="120" w:line="276" w:lineRule="auto"/>
              <w:jc w:val="both"/>
              <w:rPr>
                <w:rFonts w:ascii="Calibri" w:eastAsia="Calibri" w:hAnsi="Calibri" w:cs="Times New Roman"/>
                <w:bCs/>
                <w:sz w:val="20"/>
                <w:szCs w:val="20"/>
              </w:rPr>
            </w:pPr>
            <w:hyperlink r:id="rId31" w:history="1">
              <w:r w:rsidR="006F3A40" w:rsidRPr="00293FBF">
                <w:rPr>
                  <w:rStyle w:val="Hyperlink"/>
                  <w:rFonts w:ascii="Calibri" w:eastAsia="Calibri" w:hAnsi="Calibri" w:cs="Times New Roman"/>
                  <w:bCs/>
                  <w:sz w:val="20"/>
                  <w:szCs w:val="20"/>
                </w:rPr>
                <w:t>http://new.transgaz.ro/sites/default/files/uploads/users/admin/Temp/plan_de_dezvoltare_pe_10_ani_2014_-_2023_14.12.2014.pdf</w:t>
              </w:r>
            </w:hyperlink>
          </w:p>
        </w:tc>
      </w:tr>
      <w:tr w:rsidR="007C3B22" w:rsidRPr="00293FBF" w14:paraId="2FF318E7" w14:textId="77777777" w:rsidTr="009B7172">
        <w:tc>
          <w:tcPr>
            <w:tcW w:w="534" w:type="dxa"/>
          </w:tcPr>
          <w:p w14:paraId="00DFD52F" w14:textId="77777777"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14:paraId="260209BF" w14:textId="77777777"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 xml:space="preserve">Planul Naţional de Acţiune în Domeniul </w:t>
            </w:r>
            <w:r w:rsidR="0002531C">
              <w:rPr>
                <w:rFonts w:ascii="Calibri" w:eastAsia="Calibri" w:hAnsi="Calibri" w:cs="Times New Roman"/>
                <w:bCs/>
                <w:sz w:val="20"/>
                <w:szCs w:val="20"/>
              </w:rPr>
              <w:t>Energiei din Surse Regenerabile</w:t>
            </w:r>
          </w:p>
        </w:tc>
        <w:tc>
          <w:tcPr>
            <w:tcW w:w="4928" w:type="dxa"/>
          </w:tcPr>
          <w:p w14:paraId="373CBB88" w14:textId="77777777" w:rsidR="007C3B22" w:rsidRPr="00293FBF" w:rsidRDefault="00EA0BFD" w:rsidP="007F67AE">
            <w:pPr>
              <w:spacing w:before="120" w:after="120" w:line="276" w:lineRule="auto"/>
              <w:jc w:val="both"/>
              <w:rPr>
                <w:rFonts w:ascii="Calibri" w:eastAsia="Calibri" w:hAnsi="Calibri" w:cs="Times New Roman"/>
                <w:bCs/>
                <w:sz w:val="20"/>
                <w:szCs w:val="20"/>
              </w:rPr>
            </w:pPr>
            <w:hyperlink r:id="rId32" w:history="1">
              <w:r w:rsidR="006F3A40" w:rsidRPr="00293FBF">
                <w:rPr>
                  <w:rStyle w:val="Hyperlink"/>
                  <w:rFonts w:ascii="Calibri" w:eastAsia="Calibri" w:hAnsi="Calibri" w:cs="Times New Roman"/>
                  <w:bCs/>
                  <w:sz w:val="20"/>
                  <w:szCs w:val="20"/>
                </w:rPr>
                <w:t>http://www.minind.ro/pnaer/pnaer_29%20iunie_2010_final_alx.pdf</w:t>
              </w:r>
            </w:hyperlink>
          </w:p>
        </w:tc>
      </w:tr>
      <w:tr w:rsidR="007C3B22" w:rsidRPr="00293FBF" w14:paraId="2B203B1C" w14:textId="77777777" w:rsidTr="009B7172">
        <w:tc>
          <w:tcPr>
            <w:tcW w:w="534" w:type="dxa"/>
          </w:tcPr>
          <w:p w14:paraId="1C0F1276" w14:textId="77777777"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14:paraId="094409B8" w14:textId="77777777" w:rsidR="007C3B22" w:rsidRPr="00293FBF" w:rsidRDefault="0002531C" w:rsidP="007F67AE">
            <w:pPr>
              <w:spacing w:before="120" w:after="120" w:line="276" w:lineRule="auto"/>
              <w:jc w:val="both"/>
              <w:rPr>
                <w:rFonts w:ascii="Calibri" w:eastAsia="Calibri" w:hAnsi="Calibri" w:cs="Times New Roman"/>
                <w:bCs/>
                <w:sz w:val="20"/>
                <w:szCs w:val="20"/>
              </w:rPr>
            </w:pPr>
            <w:r>
              <w:rPr>
                <w:rFonts w:ascii="Calibri" w:eastAsia="Calibri" w:hAnsi="Calibri" w:cs="Times New Roman"/>
                <w:bCs/>
                <w:sz w:val="20"/>
                <w:szCs w:val="20"/>
              </w:rPr>
              <w:t>Strategia pentru Mediul Marin</w:t>
            </w:r>
          </w:p>
        </w:tc>
        <w:tc>
          <w:tcPr>
            <w:tcW w:w="4928" w:type="dxa"/>
          </w:tcPr>
          <w:p w14:paraId="12358AF3" w14:textId="77777777" w:rsidR="007C3B22" w:rsidRPr="00293FBF" w:rsidRDefault="00EA0BFD" w:rsidP="007F67AE">
            <w:pPr>
              <w:spacing w:before="120" w:after="120" w:line="276" w:lineRule="auto"/>
              <w:jc w:val="both"/>
              <w:rPr>
                <w:rFonts w:ascii="Calibri" w:eastAsia="Calibri" w:hAnsi="Calibri" w:cs="Times New Roman"/>
                <w:bCs/>
                <w:sz w:val="20"/>
                <w:szCs w:val="20"/>
              </w:rPr>
            </w:pPr>
            <w:hyperlink r:id="rId33" w:history="1">
              <w:r w:rsidR="006F3A40" w:rsidRPr="00293FBF">
                <w:rPr>
                  <w:rStyle w:val="Hyperlink"/>
                  <w:rFonts w:ascii="Calibri" w:eastAsia="Calibri" w:hAnsi="Calibri" w:cs="Times New Roman"/>
                  <w:bCs/>
                  <w:sz w:val="20"/>
                  <w:szCs w:val="20"/>
                </w:rPr>
                <w:t>http://www.mmediu.ro/beta/wp-content/uploads/2012/06/2012-06-01_OUG_71_2010.pdf</w:t>
              </w:r>
            </w:hyperlink>
          </w:p>
        </w:tc>
      </w:tr>
      <w:tr w:rsidR="007C3B22" w:rsidRPr="00293FBF" w14:paraId="24FAD963" w14:textId="77777777" w:rsidTr="009B7172">
        <w:tc>
          <w:tcPr>
            <w:tcW w:w="534" w:type="dxa"/>
          </w:tcPr>
          <w:p w14:paraId="0E8868CF" w14:textId="77777777"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14:paraId="22297331" w14:textId="77777777"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Planul de Amenajare a Spaţiului Maritim Trans</w:t>
            </w:r>
            <w:r w:rsidR="0002531C">
              <w:rPr>
                <w:rFonts w:ascii="Calibri" w:eastAsia="Calibri" w:hAnsi="Calibri" w:cs="Times New Roman"/>
                <w:bCs/>
                <w:sz w:val="20"/>
                <w:szCs w:val="20"/>
              </w:rPr>
              <w:t>frontalier al zonei Mării Negre</w:t>
            </w:r>
          </w:p>
        </w:tc>
        <w:tc>
          <w:tcPr>
            <w:tcW w:w="4928" w:type="dxa"/>
          </w:tcPr>
          <w:p w14:paraId="2B34D5CD" w14:textId="77777777" w:rsidR="007C3B22" w:rsidRPr="00293FBF" w:rsidRDefault="008F6A44"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w:t>
            </w:r>
          </w:p>
        </w:tc>
      </w:tr>
      <w:tr w:rsidR="007C3B22" w:rsidRPr="00293FBF" w14:paraId="65B70D56" w14:textId="77777777" w:rsidTr="009B7172">
        <w:tc>
          <w:tcPr>
            <w:tcW w:w="534" w:type="dxa"/>
          </w:tcPr>
          <w:p w14:paraId="4672827B" w14:textId="77777777"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14:paraId="32048885" w14:textId="77777777"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Strategia de Comunicare pentru Instrumentele Structurale 2014-2020.</w:t>
            </w:r>
          </w:p>
        </w:tc>
        <w:tc>
          <w:tcPr>
            <w:tcW w:w="4928" w:type="dxa"/>
          </w:tcPr>
          <w:p w14:paraId="72F61601" w14:textId="77777777" w:rsidR="007C3B22" w:rsidRPr="00293FBF" w:rsidRDefault="00EA0BFD" w:rsidP="007F67AE">
            <w:pPr>
              <w:spacing w:before="120" w:after="120" w:line="276" w:lineRule="auto"/>
              <w:jc w:val="both"/>
              <w:rPr>
                <w:rFonts w:ascii="Calibri" w:eastAsia="Calibri" w:hAnsi="Calibri" w:cs="Times New Roman"/>
                <w:bCs/>
                <w:sz w:val="20"/>
                <w:szCs w:val="20"/>
              </w:rPr>
            </w:pPr>
            <w:hyperlink r:id="rId34" w:history="1">
              <w:r w:rsidR="006F3A40" w:rsidRPr="00293FBF">
                <w:rPr>
                  <w:rStyle w:val="Hyperlink"/>
                  <w:rFonts w:ascii="Calibri" w:eastAsia="Calibri" w:hAnsi="Calibri" w:cs="Times New Roman"/>
                  <w:bCs/>
                  <w:sz w:val="20"/>
                  <w:szCs w:val="20"/>
                </w:rPr>
                <w:t>http://www.fonduri-ue.ro/images/files/transparenta/comunicare/Strategie.comunicare.IS.2014.2020.pdf</w:t>
              </w:r>
            </w:hyperlink>
            <w:r w:rsidR="006F3A40" w:rsidRPr="00293FBF">
              <w:rPr>
                <w:rFonts w:ascii="Calibri" w:eastAsia="Calibri" w:hAnsi="Calibri" w:cs="Times New Roman"/>
                <w:bCs/>
                <w:sz w:val="20"/>
                <w:szCs w:val="20"/>
              </w:rPr>
              <w:t xml:space="preserve"> </w:t>
            </w:r>
          </w:p>
        </w:tc>
      </w:tr>
    </w:tbl>
    <w:p w14:paraId="3A878884" w14:textId="77777777" w:rsidR="00D822B4" w:rsidRPr="00293FBF" w:rsidRDefault="00D822B4" w:rsidP="00FE2AF0">
      <w:pPr>
        <w:pStyle w:val="Heading2"/>
        <w:numPr>
          <w:ilvl w:val="1"/>
          <w:numId w:val="21"/>
        </w:numPr>
        <w:rPr>
          <w:rFonts w:eastAsia="Calibri"/>
        </w:rPr>
      </w:pPr>
      <w:bookmarkStart w:id="108" w:name="_Toc465683043"/>
      <w:r w:rsidRPr="00293FBF">
        <w:rPr>
          <w:rFonts w:eastAsia="Calibri"/>
        </w:rPr>
        <w:lastRenderedPageBreak/>
        <w:t>Contribuția programului operațional la ITI/CLLD/SUERD etc</w:t>
      </w:r>
      <w:r w:rsidR="00854D5D" w:rsidRPr="00293FBF">
        <w:rPr>
          <w:rFonts w:eastAsia="Calibri"/>
        </w:rPr>
        <w:t xml:space="preserve"> (</w:t>
      </w:r>
      <w:r w:rsidR="00854D5D" w:rsidRPr="00293FBF">
        <w:rPr>
          <w:rFonts w:eastAsia="Calibri"/>
          <w:i/>
          <w:color w:val="5B9BD5"/>
          <w14:textFill>
            <w14:solidFill>
              <w14:srgbClr w14:val="5B9BD5">
                <w14:lumMod w14:val="75000"/>
              </w14:srgbClr>
            </w14:solidFill>
          </w14:textFill>
        </w:rPr>
        <w:t>unde este cazul)</w:t>
      </w:r>
      <w:bookmarkEnd w:id="108"/>
    </w:p>
    <w:p w14:paraId="7C8CF57C" w14:textId="77777777" w:rsidR="002605B2" w:rsidRPr="00293FBF" w:rsidRDefault="002605B2" w:rsidP="002A33D2">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Acordul de Parteneriat precizează că Investițiile teritoriale integrate (ITI) vor avea la bază nevoile locale pentru a stimula dezvoltarea integrată și cooperarea la nivel trans-sectorial subregional, conducând astfel la sinergii între FESI și alte surse de finanțare (de exemplu, bugetul național sau local) și evitând finanțarea de proiecte disparate sau divergente. ITI este un instrument care promovează utilizarea integrată a fondurilor și poate duce la un rezultat agregat mai bun pentru aceeași valoare a investiției publice.</w:t>
      </w:r>
    </w:p>
    <w:p w14:paraId="46B28577" w14:textId="77777777" w:rsidR="002605B2" w:rsidRPr="00293FBF" w:rsidRDefault="002605B2" w:rsidP="002A33D2">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România va folosi instrumentul ITI în Rezervația Biosferei Delta Dunării (un teritoriu unic cu funcții foarte specifice: populație rară și izolată, specializare și vulnerabilitate economică, acces nesatisfăcător la servicii etc.); elaborarea strategiei integrate pentru această zonă a început cu ajutorul Băncii Mondiale și al autorităților locale competente; strategia va fi implementată prin planuri de acțiune elaborate tot cu ajutorul Băncii Mondiale, ce va include intervențiile propuse și mecanismele de implementare.</w:t>
      </w:r>
    </w:p>
    <w:p w14:paraId="49B703F7" w14:textId="77777777" w:rsidR="00854D5D" w:rsidRPr="00293FBF" w:rsidRDefault="002605B2" w:rsidP="002A33D2">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POAT prevede sprijin pentru coordonarea implementării strategiilor </w:t>
      </w:r>
      <w:r w:rsidR="005766E4">
        <w:rPr>
          <w:rFonts w:ascii="Calibri" w:eastAsia="Calibri" w:hAnsi="Calibri" w:cs="Times New Roman"/>
          <w:sz w:val="24"/>
          <w:szCs w:val="24"/>
        </w:rPr>
        <w:t xml:space="preserve">și </w:t>
      </w:r>
      <w:r w:rsidRPr="00293FBF">
        <w:rPr>
          <w:rFonts w:ascii="Calibri" w:eastAsia="Calibri" w:hAnsi="Calibri" w:cs="Times New Roman"/>
          <w:sz w:val="24"/>
          <w:szCs w:val="24"/>
        </w:rPr>
        <w:t>planurilor integrate de dezvoltare ale Investițiilor Teritoriale Integrate (ITI). Se are astfel în vedere asigurarea remunerării, instruirii și schimbul de experiență pentru personalul dedicat coordonării ITI, asigurarea condițiilor logistice și cheltuielilor de deplasare ale acestui personal, precum și organizarea de evenimente și furnizarea de asistență în legătură cu coordonarea pregătirea, actualizarea, implementarea, monitorizarea și evaluarea planurilor integrate de dezvoltare ale ITI.</w:t>
      </w:r>
    </w:p>
    <w:p w14:paraId="0D1FFD7D" w14:textId="77777777" w:rsidR="002605B2" w:rsidRPr="00293FBF" w:rsidRDefault="008F6A44" w:rsidP="002A33D2">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Conform POAT, a</w:t>
      </w:r>
      <w:r w:rsidR="002605B2" w:rsidRPr="00293FBF">
        <w:rPr>
          <w:rFonts w:ascii="Calibri" w:eastAsia="Calibri" w:hAnsi="Calibri" w:cs="Times New Roman"/>
          <w:sz w:val="24"/>
          <w:szCs w:val="24"/>
        </w:rPr>
        <w:t>locare</w:t>
      </w:r>
      <w:r w:rsidRPr="00293FBF">
        <w:rPr>
          <w:rFonts w:ascii="Calibri" w:eastAsia="Calibri" w:hAnsi="Calibri" w:cs="Times New Roman"/>
          <w:sz w:val="24"/>
          <w:szCs w:val="24"/>
        </w:rPr>
        <w:t>a</w:t>
      </w:r>
      <w:r w:rsidR="002605B2" w:rsidRPr="00293FBF">
        <w:rPr>
          <w:rFonts w:ascii="Calibri" w:eastAsia="Calibri" w:hAnsi="Calibri" w:cs="Times New Roman"/>
          <w:sz w:val="24"/>
          <w:szCs w:val="24"/>
        </w:rPr>
        <w:t xml:space="preserve"> financiară indicativă pentru ITI din POAT este de 5.000.000 euro sprijin din partea Uniunii Europene, la care se adaugă </w:t>
      </w:r>
      <w:r w:rsidR="00834CF6" w:rsidRPr="00293FBF">
        <w:rPr>
          <w:rFonts w:ascii="Calibri" w:eastAsia="Calibri" w:hAnsi="Calibri" w:cs="Times New Roman"/>
          <w:sz w:val="24"/>
          <w:szCs w:val="24"/>
        </w:rPr>
        <w:t>finanțarea publică națională de 903.529 euro</w:t>
      </w:r>
      <w:r w:rsidR="002605B2" w:rsidRPr="00293FBF">
        <w:rPr>
          <w:rFonts w:ascii="Calibri" w:eastAsia="Calibri" w:hAnsi="Calibri" w:cs="Times New Roman"/>
          <w:sz w:val="24"/>
          <w:szCs w:val="24"/>
        </w:rPr>
        <w:t>.</w:t>
      </w:r>
    </w:p>
    <w:p w14:paraId="1F4C6753" w14:textId="77777777" w:rsidR="00081FF2" w:rsidRPr="00293FBF" w:rsidRDefault="00081FF2" w:rsidP="002A33D2">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Pentru dezvoltarea locală plasată sub responsabilitatea comunității (CLLD)</w:t>
      </w:r>
      <w:r w:rsidR="00DB4CC9" w:rsidRPr="00293FBF">
        <w:rPr>
          <w:rFonts w:ascii="Calibri" w:eastAsia="Calibri" w:hAnsi="Calibri" w:cs="Times New Roman"/>
          <w:sz w:val="24"/>
          <w:szCs w:val="24"/>
        </w:rPr>
        <w:t>,</w:t>
      </w:r>
      <w:r w:rsidRPr="00293FBF">
        <w:rPr>
          <w:rFonts w:ascii="Calibri" w:eastAsia="Calibri" w:hAnsi="Calibri" w:cs="Times New Roman"/>
          <w:sz w:val="24"/>
          <w:szCs w:val="24"/>
        </w:rPr>
        <w:t xml:space="preserve"> acțiuni integrate pentru dezvoltare urbană durabilă</w:t>
      </w:r>
      <w:r w:rsidR="00DB4CC9" w:rsidRPr="00293FBF">
        <w:rPr>
          <w:rFonts w:ascii="Calibri" w:eastAsia="Calibri" w:hAnsi="Calibri" w:cs="Times New Roman"/>
          <w:sz w:val="24"/>
          <w:szCs w:val="24"/>
        </w:rPr>
        <w:t xml:space="preserve"> sau strategii macroregionale</w:t>
      </w:r>
      <w:r w:rsidR="00EE76A4" w:rsidRPr="00293FBF">
        <w:rPr>
          <w:rFonts w:ascii="Calibri" w:eastAsia="Calibri" w:hAnsi="Calibri" w:cs="Times New Roman"/>
          <w:sz w:val="24"/>
          <w:szCs w:val="24"/>
        </w:rPr>
        <w:t xml:space="preserve">, </w:t>
      </w:r>
      <w:r w:rsidR="00DB06CA" w:rsidRPr="00293FBF">
        <w:rPr>
          <w:rFonts w:ascii="Calibri" w:eastAsia="Calibri" w:hAnsi="Calibri" w:cs="Times New Roman"/>
          <w:sz w:val="24"/>
          <w:szCs w:val="24"/>
        </w:rPr>
        <w:t>cum ar fi Strategia Uniunii Europene pentru Regiunea Dunării</w:t>
      </w:r>
      <w:r w:rsidR="00DB4CC9" w:rsidRPr="00293FBF">
        <w:rPr>
          <w:rFonts w:ascii="Calibri" w:eastAsia="Calibri" w:hAnsi="Calibri" w:cs="Times New Roman"/>
          <w:sz w:val="24"/>
          <w:szCs w:val="24"/>
        </w:rPr>
        <w:t xml:space="preserve"> și strategii aferente bazinelor maritime</w:t>
      </w:r>
      <w:r w:rsidRPr="00293FBF">
        <w:rPr>
          <w:rFonts w:ascii="Calibri" w:eastAsia="Calibri" w:hAnsi="Calibri" w:cs="Times New Roman"/>
          <w:sz w:val="24"/>
          <w:szCs w:val="24"/>
        </w:rPr>
        <w:t xml:space="preserve">, POAT nu prevede sprijin specific, însă va contribui prin acțiunile generale de sprijin </w:t>
      </w:r>
      <w:r w:rsidR="005766E4">
        <w:rPr>
          <w:rFonts w:ascii="Calibri" w:eastAsia="Calibri" w:hAnsi="Calibri" w:cs="Times New Roman"/>
          <w:sz w:val="24"/>
          <w:szCs w:val="24"/>
        </w:rPr>
        <w:t>dedicate</w:t>
      </w:r>
      <w:r w:rsidR="005766E4" w:rsidRPr="00293FBF">
        <w:rPr>
          <w:rFonts w:ascii="Calibri" w:eastAsia="Calibri" w:hAnsi="Calibri" w:cs="Times New Roman"/>
          <w:sz w:val="24"/>
          <w:szCs w:val="24"/>
        </w:rPr>
        <w:t xml:space="preserve"> </w:t>
      </w:r>
      <w:r w:rsidRPr="00293FBF">
        <w:rPr>
          <w:rFonts w:ascii="Calibri" w:eastAsia="Calibri" w:hAnsi="Calibri" w:cs="Times New Roman"/>
          <w:sz w:val="24"/>
          <w:szCs w:val="24"/>
        </w:rPr>
        <w:t>tuturor beneficiarilor, precum și cele de informare și comunicare.</w:t>
      </w:r>
    </w:p>
    <w:p w14:paraId="5124967F" w14:textId="77777777" w:rsidR="00D822B4" w:rsidRPr="00293FBF" w:rsidRDefault="00E00D63" w:rsidP="0035710D">
      <w:pPr>
        <w:pStyle w:val="Heading1"/>
        <w:rPr>
          <w:rFonts w:eastAsia="Calibri"/>
        </w:rPr>
      </w:pPr>
      <w:bookmarkStart w:id="109" w:name="_Toc465683044"/>
      <w:r w:rsidRPr="00293FBF">
        <w:rPr>
          <w:rFonts w:eastAsia="Calibri"/>
        </w:rPr>
        <w:t xml:space="preserve">CAPITOLUL </w:t>
      </w:r>
      <w:r w:rsidR="00D822B4" w:rsidRPr="00293FBF">
        <w:rPr>
          <w:rFonts w:eastAsia="Calibri"/>
        </w:rPr>
        <w:t>3. Informații generale privind sistemul de management al PO</w:t>
      </w:r>
      <w:r w:rsidR="0035710D" w:rsidRPr="00293FBF">
        <w:rPr>
          <w:rFonts w:eastAsia="Calibri"/>
        </w:rPr>
        <w:t>AT</w:t>
      </w:r>
      <w:bookmarkEnd w:id="109"/>
    </w:p>
    <w:p w14:paraId="03AE5A96" w14:textId="77777777" w:rsidR="00D822B4" w:rsidRPr="00293FBF" w:rsidRDefault="00D822B4" w:rsidP="0035710D">
      <w:pPr>
        <w:pStyle w:val="Heading2"/>
        <w:numPr>
          <w:ilvl w:val="1"/>
          <w:numId w:val="22"/>
        </w:numPr>
        <w:rPr>
          <w:rFonts w:eastAsia="Calibri"/>
        </w:rPr>
      </w:pPr>
      <w:bookmarkStart w:id="110" w:name="_Toc465683045"/>
      <w:r w:rsidRPr="00293FBF">
        <w:rPr>
          <w:rFonts w:eastAsia="Calibri"/>
        </w:rPr>
        <w:t>Cadrul instituțional</w:t>
      </w:r>
      <w:bookmarkEnd w:id="110"/>
      <w:r w:rsidRPr="00293FBF">
        <w:rPr>
          <w:rFonts w:eastAsia="Calibri"/>
        </w:rPr>
        <w:t xml:space="preserve"> </w:t>
      </w:r>
    </w:p>
    <w:tbl>
      <w:tblPr>
        <w:tblStyle w:val="LightShading-Accent1"/>
        <w:tblW w:w="9606" w:type="dxa"/>
        <w:tblLook w:val="04A0" w:firstRow="1" w:lastRow="0" w:firstColumn="1" w:lastColumn="0" w:noHBand="0" w:noVBand="1"/>
      </w:tblPr>
      <w:tblGrid>
        <w:gridCol w:w="3510"/>
        <w:gridCol w:w="6096"/>
      </w:tblGrid>
      <w:tr w:rsidR="00F46AED" w:rsidRPr="00293FBF" w14:paraId="0927DCE3" w14:textId="77777777" w:rsidTr="009B7172">
        <w:trPr>
          <w:cnfStyle w:val="100000000000" w:firstRow="1" w:lastRow="0" w:firstColumn="0" w:lastColumn="0" w:oddVBand="0" w:evenVBand="0" w:oddHBand="0"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3510" w:type="dxa"/>
          </w:tcPr>
          <w:p w14:paraId="52D5D4CE" w14:textId="77777777" w:rsidR="00F46AED" w:rsidRPr="00293FBF" w:rsidRDefault="00F46AED" w:rsidP="00F46AED">
            <w:pPr>
              <w:jc w:val="center"/>
              <w:rPr>
                <w:rFonts w:eastAsia="Times New Roman" w:cs="Times New Roman"/>
                <w:b w:val="0"/>
                <w:bCs w:val="0"/>
                <w:sz w:val="20"/>
                <w:szCs w:val="18"/>
                <w:lang w:eastAsia="ro-RO"/>
              </w:rPr>
            </w:pPr>
            <w:r w:rsidRPr="00293FBF">
              <w:rPr>
                <w:rFonts w:eastAsia="Times New Roman" w:cs="Times New Roman"/>
                <w:sz w:val="20"/>
                <w:szCs w:val="18"/>
                <w:lang w:eastAsia="ro-RO"/>
              </w:rPr>
              <w:t>AUTORITATEA</w:t>
            </w:r>
          </w:p>
        </w:tc>
        <w:tc>
          <w:tcPr>
            <w:tcW w:w="6096" w:type="dxa"/>
          </w:tcPr>
          <w:p w14:paraId="7051B208" w14:textId="77777777" w:rsidR="00F46AED" w:rsidRPr="00293FBF" w:rsidRDefault="00F46AED" w:rsidP="00F46A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sz w:val="20"/>
                <w:szCs w:val="18"/>
                <w:lang w:eastAsia="ro-RO"/>
              </w:rPr>
            </w:pPr>
            <w:r w:rsidRPr="00293FBF">
              <w:rPr>
                <w:rFonts w:eastAsia="Times New Roman" w:cs="Times New Roman"/>
                <w:sz w:val="20"/>
                <w:szCs w:val="18"/>
                <w:lang w:eastAsia="ro-RO"/>
              </w:rPr>
              <w:t>DENUMIREA AUTORITĂȚII</w:t>
            </w:r>
          </w:p>
        </w:tc>
      </w:tr>
      <w:tr w:rsidR="00F46AED" w:rsidRPr="00293FBF" w14:paraId="2CE17C8A" w14:textId="77777777" w:rsidTr="009B7172">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3510" w:type="dxa"/>
          </w:tcPr>
          <w:p w14:paraId="5951AD3B" w14:textId="77777777" w:rsidR="00F46AED" w:rsidRPr="00293FBF" w:rsidRDefault="00F46AED" w:rsidP="008F72B8">
            <w:pPr>
              <w:rPr>
                <w:rFonts w:eastAsia="Times New Roman" w:cs="Times New Roman"/>
                <w:sz w:val="20"/>
                <w:szCs w:val="18"/>
                <w:lang w:eastAsia="ro-RO"/>
              </w:rPr>
            </w:pPr>
            <w:r w:rsidRPr="00293FBF">
              <w:rPr>
                <w:rFonts w:eastAsia="Times New Roman" w:cs="Times New Roman"/>
                <w:sz w:val="20"/>
                <w:szCs w:val="18"/>
                <w:lang w:eastAsia="ro-RO"/>
              </w:rPr>
              <w:t xml:space="preserve">Autoritatea de </w:t>
            </w:r>
            <w:r w:rsidR="00381217" w:rsidRPr="00293FBF">
              <w:rPr>
                <w:rFonts w:eastAsia="Times New Roman" w:cs="Times New Roman"/>
                <w:sz w:val="20"/>
                <w:szCs w:val="18"/>
                <w:lang w:eastAsia="ro-RO"/>
              </w:rPr>
              <w:t>M</w:t>
            </w:r>
            <w:r w:rsidRPr="00293FBF">
              <w:rPr>
                <w:rFonts w:eastAsia="Times New Roman" w:cs="Times New Roman"/>
                <w:sz w:val="20"/>
                <w:szCs w:val="18"/>
                <w:lang w:eastAsia="ro-RO"/>
              </w:rPr>
              <w:t>anagement</w:t>
            </w:r>
          </w:p>
        </w:tc>
        <w:tc>
          <w:tcPr>
            <w:tcW w:w="6096" w:type="dxa"/>
          </w:tcPr>
          <w:p w14:paraId="2D6F9630" w14:textId="77777777" w:rsidR="00F46AED" w:rsidRPr="00293FBF" w:rsidRDefault="00F46AED" w:rsidP="006469CE">
            <w:pPr>
              <w:ind w:right="-108"/>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18"/>
                <w:lang w:eastAsia="ro-RO"/>
              </w:rPr>
            </w:pPr>
            <w:r w:rsidRPr="00293FBF">
              <w:rPr>
                <w:rFonts w:eastAsia="Times New Roman" w:cs="Times New Roman"/>
                <w:sz w:val="20"/>
                <w:szCs w:val="18"/>
                <w:lang w:eastAsia="ro-RO"/>
              </w:rPr>
              <w:t xml:space="preserve">Ministerul </w:t>
            </w:r>
            <w:del w:id="111" w:author="Gabriela Popescu" w:date="2018-04-24T08:56:00Z">
              <w:r w:rsidR="004455B7" w:rsidDel="006469CE">
                <w:rPr>
                  <w:rFonts w:eastAsia="Times New Roman" w:cs="Times New Roman"/>
                  <w:sz w:val="20"/>
                  <w:szCs w:val="18"/>
                  <w:lang w:eastAsia="ro-RO"/>
                </w:rPr>
                <w:delText xml:space="preserve">Dezvoltării Regionale, Administrației Publice și </w:delText>
              </w:r>
            </w:del>
            <w:r w:rsidR="00381217" w:rsidRPr="00293FBF">
              <w:rPr>
                <w:rFonts w:eastAsia="Times New Roman" w:cs="Times New Roman"/>
                <w:sz w:val="20"/>
                <w:szCs w:val="18"/>
                <w:lang w:eastAsia="ro-RO"/>
              </w:rPr>
              <w:t>Fondurilor Europene - Direcția Generală Asistență Tehnică</w:t>
            </w:r>
            <w:r w:rsidR="00D17064">
              <w:rPr>
                <w:rFonts w:eastAsia="Times New Roman" w:cs="Times New Roman"/>
                <w:sz w:val="20"/>
                <w:szCs w:val="18"/>
                <w:lang w:eastAsia="ro-RO"/>
              </w:rPr>
              <w:t xml:space="preserve"> Programe Europene</w:t>
            </w:r>
          </w:p>
        </w:tc>
      </w:tr>
      <w:tr w:rsidR="00F46AED" w:rsidRPr="00293FBF" w14:paraId="32AC1F85" w14:textId="77777777" w:rsidTr="009B7172">
        <w:trPr>
          <w:trHeight w:val="57"/>
        </w:trPr>
        <w:tc>
          <w:tcPr>
            <w:cnfStyle w:val="001000000000" w:firstRow="0" w:lastRow="0" w:firstColumn="1" w:lastColumn="0" w:oddVBand="0" w:evenVBand="0" w:oddHBand="0" w:evenHBand="0" w:firstRowFirstColumn="0" w:firstRowLastColumn="0" w:lastRowFirstColumn="0" w:lastRowLastColumn="0"/>
            <w:tcW w:w="3510" w:type="dxa"/>
          </w:tcPr>
          <w:p w14:paraId="61739073" w14:textId="77777777" w:rsidR="00F46AED" w:rsidRPr="00293FBF" w:rsidRDefault="00F46AED" w:rsidP="008F72B8">
            <w:pPr>
              <w:rPr>
                <w:rFonts w:eastAsia="Times New Roman" w:cs="Times New Roman"/>
                <w:sz w:val="20"/>
                <w:szCs w:val="18"/>
                <w:lang w:eastAsia="ro-RO"/>
              </w:rPr>
            </w:pPr>
            <w:r w:rsidRPr="00293FBF">
              <w:rPr>
                <w:rFonts w:eastAsia="Times New Roman" w:cs="Times New Roman"/>
                <w:sz w:val="20"/>
                <w:szCs w:val="18"/>
                <w:lang w:eastAsia="ro-RO"/>
              </w:rPr>
              <w:t>Autoritate de Certificare</w:t>
            </w:r>
          </w:p>
        </w:tc>
        <w:tc>
          <w:tcPr>
            <w:tcW w:w="6096" w:type="dxa"/>
          </w:tcPr>
          <w:p w14:paraId="29796F35" w14:textId="77777777" w:rsidR="00F46AED" w:rsidRPr="00293FBF" w:rsidRDefault="00F46AED" w:rsidP="008F72B8">
            <w:pPr>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18"/>
                <w:lang w:eastAsia="ro-RO"/>
              </w:rPr>
            </w:pPr>
            <w:r w:rsidRPr="00293FBF">
              <w:rPr>
                <w:rFonts w:eastAsia="Times New Roman" w:cs="Times New Roman"/>
                <w:sz w:val="20"/>
                <w:szCs w:val="18"/>
                <w:lang w:eastAsia="ro-RO"/>
              </w:rPr>
              <w:t>Ministerul Finanțelor Publice - Aut</w:t>
            </w:r>
            <w:r w:rsidR="0035710D" w:rsidRPr="00293FBF">
              <w:rPr>
                <w:rFonts w:eastAsia="Times New Roman" w:cs="Times New Roman"/>
                <w:sz w:val="20"/>
                <w:szCs w:val="18"/>
                <w:lang w:eastAsia="ro-RO"/>
              </w:rPr>
              <w:t>oritatea de Certificare și Plată</w:t>
            </w:r>
          </w:p>
        </w:tc>
      </w:tr>
      <w:tr w:rsidR="00F46AED" w:rsidRPr="00293FBF" w14:paraId="4BE4844D" w14:textId="77777777" w:rsidTr="009B7172">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3510" w:type="dxa"/>
          </w:tcPr>
          <w:p w14:paraId="1041EDF0" w14:textId="77777777" w:rsidR="00F46AED" w:rsidRPr="00293FBF" w:rsidRDefault="00F46AED" w:rsidP="008F72B8">
            <w:pPr>
              <w:rPr>
                <w:rFonts w:eastAsia="Times New Roman" w:cs="Times New Roman"/>
                <w:sz w:val="20"/>
                <w:szCs w:val="18"/>
                <w:lang w:eastAsia="ro-RO"/>
              </w:rPr>
            </w:pPr>
            <w:r w:rsidRPr="00293FBF">
              <w:rPr>
                <w:rFonts w:eastAsia="Times New Roman" w:cs="Times New Roman"/>
                <w:sz w:val="20"/>
                <w:szCs w:val="18"/>
                <w:lang w:eastAsia="ro-RO"/>
              </w:rPr>
              <w:t xml:space="preserve">Autoritatea de </w:t>
            </w:r>
            <w:r w:rsidR="0035710D" w:rsidRPr="00293FBF">
              <w:rPr>
                <w:rFonts w:eastAsia="Times New Roman" w:cs="Times New Roman"/>
                <w:sz w:val="20"/>
                <w:szCs w:val="18"/>
                <w:lang w:eastAsia="ro-RO"/>
              </w:rPr>
              <w:t>A</w:t>
            </w:r>
            <w:r w:rsidRPr="00293FBF">
              <w:rPr>
                <w:rFonts w:eastAsia="Times New Roman" w:cs="Times New Roman"/>
                <w:sz w:val="20"/>
                <w:szCs w:val="18"/>
                <w:lang w:eastAsia="ro-RO"/>
              </w:rPr>
              <w:t>udit</w:t>
            </w:r>
          </w:p>
        </w:tc>
        <w:tc>
          <w:tcPr>
            <w:tcW w:w="6096" w:type="dxa"/>
          </w:tcPr>
          <w:p w14:paraId="4C51C1A4" w14:textId="77777777" w:rsidR="00F46AED" w:rsidRPr="00293FBF" w:rsidRDefault="00F46AED" w:rsidP="008F72B8">
            <w:pPr>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18"/>
                <w:lang w:eastAsia="ro-RO"/>
              </w:rPr>
            </w:pPr>
            <w:r w:rsidRPr="00293FBF">
              <w:rPr>
                <w:rFonts w:eastAsia="Times New Roman" w:cs="Times New Roman"/>
                <w:sz w:val="20"/>
                <w:szCs w:val="18"/>
                <w:lang w:eastAsia="ro-RO"/>
              </w:rPr>
              <w:t xml:space="preserve">Autoritatea de Audit </w:t>
            </w:r>
          </w:p>
          <w:p w14:paraId="777E85EB" w14:textId="77777777" w:rsidR="00F46AED" w:rsidRPr="00293FBF" w:rsidRDefault="0035710D" w:rsidP="008F72B8">
            <w:pPr>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18"/>
                <w:lang w:eastAsia="ro-RO"/>
              </w:rPr>
            </w:pPr>
            <w:r w:rsidRPr="00293FBF">
              <w:rPr>
                <w:rFonts w:eastAsia="Times New Roman" w:cs="Times New Roman"/>
                <w:sz w:val="20"/>
                <w:szCs w:val="18"/>
                <w:lang w:eastAsia="ro-RO"/>
              </w:rPr>
              <w:t>(Organism independent pe lâ</w:t>
            </w:r>
            <w:r w:rsidR="00F46AED" w:rsidRPr="00293FBF">
              <w:rPr>
                <w:rFonts w:eastAsia="Times New Roman" w:cs="Times New Roman"/>
                <w:sz w:val="20"/>
                <w:szCs w:val="18"/>
                <w:lang w:eastAsia="ro-RO"/>
              </w:rPr>
              <w:t>ng</w:t>
            </w:r>
            <w:r w:rsidRPr="00293FBF">
              <w:rPr>
                <w:rFonts w:eastAsia="Times New Roman" w:cs="Times New Roman"/>
                <w:sz w:val="20"/>
                <w:szCs w:val="18"/>
                <w:lang w:eastAsia="ro-RO"/>
              </w:rPr>
              <w:t>ă</w:t>
            </w:r>
            <w:r w:rsidR="00F46AED" w:rsidRPr="00293FBF">
              <w:rPr>
                <w:rFonts w:eastAsia="Times New Roman" w:cs="Times New Roman"/>
                <w:sz w:val="20"/>
                <w:szCs w:val="18"/>
                <w:lang w:eastAsia="ro-RO"/>
              </w:rPr>
              <w:t xml:space="preserve"> Curtea de Conturi a României)</w:t>
            </w:r>
          </w:p>
        </w:tc>
      </w:tr>
      <w:tr w:rsidR="00F46AED" w:rsidRPr="00293FBF" w14:paraId="720EB6B1" w14:textId="77777777" w:rsidTr="009B7172">
        <w:trPr>
          <w:trHeight w:val="57"/>
        </w:trPr>
        <w:tc>
          <w:tcPr>
            <w:cnfStyle w:val="001000000000" w:firstRow="0" w:lastRow="0" w:firstColumn="1" w:lastColumn="0" w:oddVBand="0" w:evenVBand="0" w:oddHBand="0" w:evenHBand="0" w:firstRowFirstColumn="0" w:firstRowLastColumn="0" w:lastRowFirstColumn="0" w:lastRowLastColumn="0"/>
            <w:tcW w:w="3510" w:type="dxa"/>
          </w:tcPr>
          <w:p w14:paraId="18B46899" w14:textId="77777777" w:rsidR="00F46AED" w:rsidRPr="00293FBF" w:rsidRDefault="00F46AED" w:rsidP="008F72B8">
            <w:pPr>
              <w:ind w:right="34"/>
              <w:rPr>
                <w:rFonts w:eastAsia="Times New Roman" w:cs="Times New Roman"/>
                <w:sz w:val="20"/>
                <w:szCs w:val="18"/>
                <w:lang w:eastAsia="ro-RO"/>
              </w:rPr>
            </w:pPr>
            <w:r w:rsidRPr="00293FBF">
              <w:rPr>
                <w:rFonts w:eastAsia="Times New Roman" w:cs="Times New Roman"/>
                <w:sz w:val="20"/>
                <w:szCs w:val="18"/>
                <w:lang w:eastAsia="ro-RO"/>
              </w:rPr>
              <w:t xml:space="preserve">Organism către care Comisia </w:t>
            </w:r>
            <w:r w:rsidR="0035710D" w:rsidRPr="00293FBF">
              <w:rPr>
                <w:rFonts w:eastAsia="Times New Roman" w:cs="Times New Roman"/>
                <w:sz w:val="20"/>
                <w:szCs w:val="18"/>
                <w:lang w:eastAsia="ro-RO"/>
              </w:rPr>
              <w:t xml:space="preserve">Europeană </w:t>
            </w:r>
            <w:r w:rsidRPr="00293FBF">
              <w:rPr>
                <w:rFonts w:eastAsia="Times New Roman" w:cs="Times New Roman"/>
                <w:sz w:val="20"/>
                <w:szCs w:val="18"/>
                <w:lang w:eastAsia="ro-RO"/>
              </w:rPr>
              <w:t>va efectua plăți</w:t>
            </w:r>
          </w:p>
        </w:tc>
        <w:tc>
          <w:tcPr>
            <w:tcW w:w="6096" w:type="dxa"/>
          </w:tcPr>
          <w:p w14:paraId="5C1D7B44" w14:textId="77777777" w:rsidR="00F46AED" w:rsidRPr="00293FBF" w:rsidRDefault="00F46AED" w:rsidP="008F72B8">
            <w:pPr>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18"/>
                <w:lang w:eastAsia="ro-RO"/>
              </w:rPr>
            </w:pPr>
            <w:r w:rsidRPr="00293FBF">
              <w:rPr>
                <w:rFonts w:eastAsia="Times New Roman" w:cs="Times New Roman"/>
                <w:sz w:val="20"/>
                <w:szCs w:val="18"/>
                <w:lang w:eastAsia="ro-RO"/>
              </w:rPr>
              <w:t>Ministerul Finanțelor Publice - Aut</w:t>
            </w:r>
            <w:r w:rsidR="0035710D" w:rsidRPr="00293FBF">
              <w:rPr>
                <w:rFonts w:eastAsia="Times New Roman" w:cs="Times New Roman"/>
                <w:sz w:val="20"/>
                <w:szCs w:val="18"/>
                <w:lang w:eastAsia="ro-RO"/>
              </w:rPr>
              <w:t>oritatea de Certificare și Plată</w:t>
            </w:r>
          </w:p>
        </w:tc>
      </w:tr>
    </w:tbl>
    <w:p w14:paraId="3983A015" w14:textId="77777777" w:rsidR="00121449" w:rsidRPr="00293FBF" w:rsidRDefault="00D822B4" w:rsidP="00381217">
      <w:pPr>
        <w:pStyle w:val="Heading2"/>
        <w:numPr>
          <w:ilvl w:val="1"/>
          <w:numId w:val="22"/>
        </w:numPr>
        <w:rPr>
          <w:rFonts w:eastAsia="Calibri"/>
        </w:rPr>
      </w:pPr>
      <w:bookmarkStart w:id="112" w:name="_Toc465683046"/>
      <w:r w:rsidRPr="00293FBF">
        <w:rPr>
          <w:rFonts w:eastAsia="Calibri"/>
        </w:rPr>
        <w:t xml:space="preserve">Etapele procesului de management </w:t>
      </w:r>
      <w:r w:rsidR="003D0CCD" w:rsidRPr="00293FBF">
        <w:rPr>
          <w:rFonts w:eastAsia="Calibri"/>
        </w:rPr>
        <w:t>al POAT 2014-2020</w:t>
      </w:r>
      <w:bookmarkEnd w:id="112"/>
    </w:p>
    <w:p w14:paraId="09A1222B" w14:textId="77777777" w:rsidR="0019068A" w:rsidRPr="00293FBF" w:rsidRDefault="0019068A" w:rsidP="008F72B8">
      <w:pPr>
        <w:spacing w:before="120" w:after="120" w:line="240" w:lineRule="auto"/>
        <w:jc w:val="both"/>
        <w:rPr>
          <w:sz w:val="24"/>
        </w:rPr>
      </w:pPr>
      <w:r w:rsidRPr="00293FBF">
        <w:rPr>
          <w:sz w:val="24"/>
        </w:rPr>
        <w:t xml:space="preserve">Pentru implementarea POAT 2014-2020, organismele anterior menționate cooperează pentru utilizarea eficientă a fondurilor alocate în cadrul programului. </w:t>
      </w:r>
    </w:p>
    <w:p w14:paraId="05A88B9D" w14:textId="77777777" w:rsidR="00447109" w:rsidRPr="00293FBF" w:rsidRDefault="00447109" w:rsidP="008F72B8">
      <w:pPr>
        <w:spacing w:before="120" w:after="120" w:line="240" w:lineRule="auto"/>
        <w:jc w:val="both"/>
        <w:rPr>
          <w:b/>
          <w:sz w:val="24"/>
        </w:rPr>
      </w:pPr>
      <w:r w:rsidRPr="00293FBF">
        <w:rPr>
          <w:b/>
          <w:sz w:val="24"/>
        </w:rPr>
        <w:t>Planificarea anuală a proiectelor</w:t>
      </w:r>
    </w:p>
    <w:p w14:paraId="2E00BE28" w14:textId="77777777" w:rsidR="00447109" w:rsidRDefault="00447109" w:rsidP="00AF3DD4">
      <w:pPr>
        <w:spacing w:before="120" w:after="120" w:line="240" w:lineRule="auto"/>
        <w:jc w:val="both"/>
        <w:rPr>
          <w:sz w:val="24"/>
        </w:rPr>
      </w:pPr>
      <w:r w:rsidRPr="00293FBF">
        <w:rPr>
          <w:sz w:val="24"/>
        </w:rPr>
        <w:lastRenderedPageBreak/>
        <w:t xml:space="preserve">Pentru a permite planificarea </w:t>
      </w:r>
      <w:r w:rsidR="003B62AD" w:rsidRPr="00293FBF">
        <w:rPr>
          <w:sz w:val="24"/>
        </w:rPr>
        <w:t>fondurilor</w:t>
      </w:r>
      <w:r w:rsidRPr="00293FBF">
        <w:rPr>
          <w:sz w:val="24"/>
        </w:rPr>
        <w:t xml:space="preserve">, AM POAT va </w:t>
      </w:r>
      <w:r w:rsidR="003B62AD" w:rsidRPr="00293FBF">
        <w:rPr>
          <w:sz w:val="24"/>
        </w:rPr>
        <w:t xml:space="preserve">elabora </w:t>
      </w:r>
      <w:r w:rsidRPr="00293FBF">
        <w:rPr>
          <w:sz w:val="24"/>
        </w:rPr>
        <w:t xml:space="preserve">anual </w:t>
      </w:r>
      <w:r w:rsidR="003B62AD" w:rsidRPr="00293FBF">
        <w:rPr>
          <w:sz w:val="24"/>
        </w:rPr>
        <w:t xml:space="preserve">un Plan de proiecte, cu consultarea membrilor Comitetului de Monitorizare POAT 2014-2020, pe baza propunerilor primite de la </w:t>
      </w:r>
      <w:r w:rsidRPr="00293FBF">
        <w:rPr>
          <w:sz w:val="24"/>
        </w:rPr>
        <w:t>potențiali</w:t>
      </w:r>
      <w:r w:rsidR="003B62AD" w:rsidRPr="00293FBF">
        <w:rPr>
          <w:sz w:val="24"/>
        </w:rPr>
        <w:t>i</w:t>
      </w:r>
      <w:r w:rsidRPr="00293FBF">
        <w:rPr>
          <w:sz w:val="24"/>
        </w:rPr>
        <w:t xml:space="preserve"> beneficiari</w:t>
      </w:r>
      <w:r w:rsidR="003B62AD" w:rsidRPr="00293FBF">
        <w:rPr>
          <w:sz w:val="24"/>
        </w:rPr>
        <w:t xml:space="preserve">. </w:t>
      </w:r>
    </w:p>
    <w:p w14:paraId="6D8BE03E" w14:textId="77777777" w:rsidR="0019068A" w:rsidRPr="00293FBF" w:rsidRDefault="0019068A" w:rsidP="008F72B8">
      <w:pPr>
        <w:spacing w:before="120" w:after="120" w:line="240" w:lineRule="auto"/>
        <w:jc w:val="both"/>
        <w:rPr>
          <w:b/>
          <w:sz w:val="24"/>
        </w:rPr>
      </w:pPr>
      <w:r w:rsidRPr="00293FBF">
        <w:rPr>
          <w:b/>
          <w:sz w:val="24"/>
        </w:rPr>
        <w:t xml:space="preserve">Lansarea </w:t>
      </w:r>
      <w:r w:rsidR="00447109" w:rsidRPr="00293FBF">
        <w:rPr>
          <w:b/>
          <w:sz w:val="24"/>
        </w:rPr>
        <w:t xml:space="preserve">anuală a </w:t>
      </w:r>
      <w:r w:rsidRPr="00293FBF">
        <w:rPr>
          <w:b/>
          <w:sz w:val="24"/>
        </w:rPr>
        <w:t>apelurilor de proiecte</w:t>
      </w:r>
    </w:p>
    <w:p w14:paraId="2A2690F4" w14:textId="77777777" w:rsidR="0019068A" w:rsidRPr="00293FBF" w:rsidRDefault="0019068A" w:rsidP="008F72B8">
      <w:pPr>
        <w:spacing w:before="120" w:after="120" w:line="240" w:lineRule="auto"/>
        <w:jc w:val="both"/>
        <w:rPr>
          <w:sz w:val="24"/>
        </w:rPr>
      </w:pPr>
      <w:r w:rsidRPr="00293FBF">
        <w:rPr>
          <w:sz w:val="24"/>
        </w:rPr>
        <w:t>În cadrul POAT 2014-2020 se lansează</w:t>
      </w:r>
      <w:r w:rsidR="00447109" w:rsidRPr="00293FBF">
        <w:rPr>
          <w:sz w:val="24"/>
        </w:rPr>
        <w:t xml:space="preserve"> anual</w:t>
      </w:r>
      <w:r w:rsidRPr="00293FBF">
        <w:rPr>
          <w:sz w:val="24"/>
        </w:rPr>
        <w:t xml:space="preserve">, apeluri de proiecte pentru fiecare axă prioritară, cu termen limită pentru depunerea cererilor de finanțare </w:t>
      </w:r>
      <w:r w:rsidR="00447109" w:rsidRPr="00293FBF">
        <w:rPr>
          <w:sz w:val="24"/>
        </w:rPr>
        <w:t xml:space="preserve">31 decembrie a fiecărui an </w:t>
      </w:r>
      <w:r w:rsidRPr="00293FBF">
        <w:rPr>
          <w:sz w:val="24"/>
        </w:rPr>
        <w:t>şi în limita alocării financiare aferente apelului de proiecte</w:t>
      </w:r>
      <w:r w:rsidR="00447109" w:rsidRPr="00293FBF">
        <w:rPr>
          <w:sz w:val="24"/>
        </w:rPr>
        <w:t xml:space="preserve"> construit pe baza propunerilor primite de la beneficiari și în urma consultării Comitetului de Monitorizare</w:t>
      </w:r>
      <w:r w:rsidRPr="00293FBF">
        <w:rPr>
          <w:sz w:val="24"/>
        </w:rPr>
        <w:t xml:space="preserve">. Detaliile privind accesarea fondurilor în cadrul acestor apeluri se găsesc în Ghidul Solicitantului </w:t>
      </w:r>
      <w:r w:rsidR="008F72B8" w:rsidRPr="00293FBF">
        <w:rPr>
          <w:sz w:val="24"/>
        </w:rPr>
        <w:t>–</w:t>
      </w:r>
      <w:r w:rsidRPr="00293FBF">
        <w:rPr>
          <w:sz w:val="24"/>
        </w:rPr>
        <w:t xml:space="preserve"> </w:t>
      </w:r>
      <w:r w:rsidR="008F72B8" w:rsidRPr="00293FBF">
        <w:rPr>
          <w:sz w:val="24"/>
        </w:rPr>
        <w:t>condiții specifice de accesare a fondurilor din POAT 2014-2020.</w:t>
      </w:r>
    </w:p>
    <w:p w14:paraId="24939FCF" w14:textId="77777777" w:rsidR="0019068A" w:rsidRPr="00293FBF" w:rsidRDefault="0019068A" w:rsidP="008F72B8">
      <w:pPr>
        <w:spacing w:before="120" w:after="120" w:line="240" w:lineRule="auto"/>
        <w:jc w:val="both"/>
        <w:rPr>
          <w:b/>
          <w:sz w:val="24"/>
        </w:rPr>
      </w:pPr>
      <w:r w:rsidRPr="00293FBF">
        <w:rPr>
          <w:b/>
          <w:sz w:val="24"/>
        </w:rPr>
        <w:t>Evaluarea, selecția și contractarea proiectelor</w:t>
      </w:r>
    </w:p>
    <w:p w14:paraId="4E668065" w14:textId="77777777" w:rsidR="008F72B8" w:rsidRPr="00293FBF" w:rsidRDefault="0019068A" w:rsidP="008F72B8">
      <w:pPr>
        <w:spacing w:before="120" w:after="120" w:line="240" w:lineRule="auto"/>
        <w:jc w:val="both"/>
        <w:rPr>
          <w:sz w:val="24"/>
        </w:rPr>
      </w:pPr>
      <w:r w:rsidRPr="00293FBF">
        <w:rPr>
          <w:sz w:val="24"/>
        </w:rPr>
        <w:t xml:space="preserve">POAT 2014-2020 fiind un program care urmărește să sprijine implementarea fondurilor ESI alocate României în cadrul Politicii de Coeziune a UE, </w:t>
      </w:r>
      <w:r w:rsidR="008F72B8" w:rsidRPr="00293FBF">
        <w:rPr>
          <w:sz w:val="24"/>
        </w:rPr>
        <w:t xml:space="preserve">este necesar ca asistența pe care o acordă să fie un instrument flexibil de sprijin. </w:t>
      </w:r>
    </w:p>
    <w:p w14:paraId="4D58855F" w14:textId="77777777" w:rsidR="0019068A" w:rsidRPr="00293FBF" w:rsidRDefault="008F72B8" w:rsidP="008F72B8">
      <w:pPr>
        <w:spacing w:before="120" w:after="120" w:line="240" w:lineRule="auto"/>
        <w:jc w:val="both"/>
        <w:rPr>
          <w:sz w:val="24"/>
        </w:rPr>
      </w:pPr>
      <w:r w:rsidRPr="00293FBF">
        <w:rPr>
          <w:sz w:val="24"/>
        </w:rPr>
        <w:t>Întrucât beneficiarii sunt definiți prin natura acțiunilor finanțate din POAT, nu este necesară selectarea acestora în mod competitiv, realizându-se o</w:t>
      </w:r>
      <w:r w:rsidR="0019068A" w:rsidRPr="00293FBF">
        <w:rPr>
          <w:sz w:val="24"/>
        </w:rPr>
        <w:t xml:space="preserve"> planific</w:t>
      </w:r>
      <w:r w:rsidRPr="00293FBF">
        <w:rPr>
          <w:sz w:val="24"/>
        </w:rPr>
        <w:t>are</w:t>
      </w:r>
      <w:r w:rsidR="0019068A" w:rsidRPr="00293FBF">
        <w:rPr>
          <w:sz w:val="24"/>
        </w:rPr>
        <w:t xml:space="preserve"> anual</w:t>
      </w:r>
      <w:r w:rsidRPr="00293FBF">
        <w:rPr>
          <w:sz w:val="24"/>
        </w:rPr>
        <w:t xml:space="preserve">ă a proiectelor </w:t>
      </w:r>
      <w:r w:rsidR="0019068A" w:rsidRPr="00293FBF">
        <w:rPr>
          <w:sz w:val="24"/>
        </w:rPr>
        <w:t>cu consultarea membri</w:t>
      </w:r>
      <w:r w:rsidRPr="00293FBF">
        <w:rPr>
          <w:sz w:val="24"/>
        </w:rPr>
        <w:t>lor Comitetului de Monitorizare, înainte de depunerea acestora. Evaluarea și selecția proiectelor se derulează în sistem non-competitiv.</w:t>
      </w:r>
    </w:p>
    <w:p w14:paraId="58016FD1" w14:textId="77777777" w:rsidR="0019068A" w:rsidRPr="00293FBF" w:rsidRDefault="0019068A" w:rsidP="008F72B8">
      <w:pPr>
        <w:spacing w:before="120" w:after="120" w:line="240" w:lineRule="auto"/>
        <w:jc w:val="both"/>
        <w:rPr>
          <w:b/>
          <w:sz w:val="24"/>
        </w:rPr>
      </w:pPr>
      <w:bookmarkStart w:id="113" w:name="_Toc434411863"/>
      <w:r w:rsidRPr="00293FBF">
        <w:rPr>
          <w:b/>
          <w:sz w:val="24"/>
        </w:rPr>
        <w:t>Monitorizarea proiectelor</w:t>
      </w:r>
      <w:bookmarkEnd w:id="113"/>
    </w:p>
    <w:p w14:paraId="4A2B8AC1" w14:textId="77777777" w:rsidR="0019068A" w:rsidRPr="00293FBF" w:rsidRDefault="0019068A" w:rsidP="008F72B8">
      <w:pPr>
        <w:spacing w:before="120" w:after="120" w:line="240" w:lineRule="auto"/>
        <w:jc w:val="both"/>
        <w:rPr>
          <w:sz w:val="24"/>
        </w:rPr>
      </w:pPr>
      <w:r w:rsidRPr="00293FBF">
        <w:rPr>
          <w:sz w:val="24"/>
        </w:rPr>
        <w:t>Se referă la activitatea de urmărire a implementării activităților prevăzute în contractul de finanțare</w:t>
      </w:r>
      <w:r w:rsidR="008F72B8" w:rsidRPr="00293FBF">
        <w:rPr>
          <w:sz w:val="24"/>
        </w:rPr>
        <w:t xml:space="preserve"> și </w:t>
      </w:r>
      <w:r w:rsidRPr="00293FBF">
        <w:rPr>
          <w:sz w:val="24"/>
        </w:rPr>
        <w:t>a indicatorilor asumați în cadrul proiectului. Această activitate va fi realizată de către AM</w:t>
      </w:r>
      <w:r w:rsidR="008F72B8" w:rsidRPr="00293FBF">
        <w:rPr>
          <w:sz w:val="24"/>
        </w:rPr>
        <w:t xml:space="preserve"> </w:t>
      </w:r>
      <w:r w:rsidRPr="00293FBF">
        <w:rPr>
          <w:sz w:val="24"/>
        </w:rPr>
        <w:t>PO</w:t>
      </w:r>
      <w:r w:rsidR="008F72B8" w:rsidRPr="00293FBF">
        <w:rPr>
          <w:sz w:val="24"/>
        </w:rPr>
        <w:t>AT</w:t>
      </w:r>
      <w:r w:rsidRPr="00293FBF">
        <w:rPr>
          <w:sz w:val="24"/>
        </w:rPr>
        <w:t>. În plus, în urma semnării contractelor de finanțare, și alte organisme cu atribuții de verificare și control (Autoritatea de Certificare şi Plată, Autoritatea de Audit, Comisia Europeană) pot realiza controale/ audituri asupra modului de implementare a proiectelor.</w:t>
      </w:r>
    </w:p>
    <w:p w14:paraId="0376E230" w14:textId="77777777" w:rsidR="0019068A" w:rsidRPr="00293FBF" w:rsidRDefault="0019068A" w:rsidP="008F72B8">
      <w:pPr>
        <w:spacing w:before="120" w:after="120" w:line="240" w:lineRule="auto"/>
        <w:jc w:val="both"/>
        <w:rPr>
          <w:b/>
          <w:sz w:val="24"/>
        </w:rPr>
      </w:pPr>
      <w:bookmarkStart w:id="114" w:name="_Toc434411864"/>
      <w:r w:rsidRPr="00293FBF">
        <w:rPr>
          <w:b/>
          <w:sz w:val="24"/>
        </w:rPr>
        <w:t>Rambursarea/ plata cheltuielilor în cadrul contractelor de finanțare</w:t>
      </w:r>
      <w:bookmarkEnd w:id="114"/>
    </w:p>
    <w:p w14:paraId="02CFF746" w14:textId="77777777" w:rsidR="0019068A" w:rsidRPr="00293FBF" w:rsidRDefault="0019068A" w:rsidP="008F72B8">
      <w:pPr>
        <w:spacing w:before="120" w:after="120" w:line="240" w:lineRule="auto"/>
        <w:jc w:val="both"/>
        <w:rPr>
          <w:sz w:val="24"/>
        </w:rPr>
      </w:pPr>
      <w:r w:rsidRPr="00293FBF">
        <w:rPr>
          <w:sz w:val="24"/>
        </w:rPr>
        <w:t>Cheltuielile efectuate de către beneficiar vor fi rambursate ulterior în urma unui proces de verificare și autorizare a cheltuielilor. Beneficiarul</w:t>
      </w:r>
      <w:r w:rsidR="005C79BE">
        <w:rPr>
          <w:sz w:val="24"/>
        </w:rPr>
        <w:t xml:space="preserve">/ structura de resort din entitatea din care face parte beneficiarul </w:t>
      </w:r>
      <w:r w:rsidRPr="00293FBF">
        <w:rPr>
          <w:sz w:val="24"/>
        </w:rPr>
        <w:t>trebuie să ţină o contabilitate analitică a proiectului, să ţină registre exacte şi periodice, precum şi înregistrări contabile separate şi transparente ale implementării proiectului.</w:t>
      </w:r>
    </w:p>
    <w:p w14:paraId="7F4DF5DE" w14:textId="77777777" w:rsidR="0019068A" w:rsidRPr="00293FBF" w:rsidRDefault="0019068A" w:rsidP="008F72B8">
      <w:pPr>
        <w:spacing w:before="120" w:after="120" w:line="240" w:lineRule="auto"/>
        <w:jc w:val="both"/>
        <w:rPr>
          <w:b/>
          <w:sz w:val="24"/>
        </w:rPr>
      </w:pPr>
      <w:bookmarkStart w:id="115" w:name="_Toc434411865"/>
      <w:r w:rsidRPr="00293FBF">
        <w:rPr>
          <w:b/>
          <w:sz w:val="24"/>
        </w:rPr>
        <w:t>Monitorizarea ex-post a contractelor de finanțare</w:t>
      </w:r>
      <w:bookmarkEnd w:id="115"/>
    </w:p>
    <w:p w14:paraId="6CDE43C1" w14:textId="77777777" w:rsidR="0019068A" w:rsidRPr="00293FBF" w:rsidRDefault="003B62AD" w:rsidP="00D35CF0">
      <w:pPr>
        <w:spacing w:line="240" w:lineRule="auto"/>
        <w:jc w:val="both"/>
        <w:rPr>
          <w:sz w:val="24"/>
          <w:szCs w:val="24"/>
        </w:rPr>
      </w:pPr>
      <w:r w:rsidRPr="00293FBF">
        <w:rPr>
          <w:sz w:val="24"/>
          <w:szCs w:val="24"/>
        </w:rPr>
        <w:t>După finalizarea proiectelor, AM POAT va realiza activități de monitorizare a sustenabilității proiectului</w:t>
      </w:r>
      <w:r w:rsidR="00E1167D">
        <w:rPr>
          <w:sz w:val="24"/>
          <w:szCs w:val="24"/>
        </w:rPr>
        <w:t xml:space="preserve"> </w:t>
      </w:r>
      <w:r w:rsidR="00E1167D" w:rsidRPr="009B7172">
        <w:rPr>
          <w:sz w:val="24"/>
          <w:szCs w:val="24"/>
        </w:rPr>
        <w:t>pentru o perioadă de 3 ani de la finalizarea financiară a proiectului</w:t>
      </w:r>
      <w:r w:rsidRPr="009B7172">
        <w:rPr>
          <w:sz w:val="24"/>
          <w:szCs w:val="24"/>
        </w:rPr>
        <w:t>.</w:t>
      </w:r>
      <w:r w:rsidR="00311E43" w:rsidRPr="00293FBF">
        <w:rPr>
          <w:sz w:val="24"/>
          <w:szCs w:val="24"/>
        </w:rPr>
        <w:t xml:space="preserve"> </w:t>
      </w:r>
    </w:p>
    <w:p w14:paraId="25DA287E" w14:textId="77777777" w:rsidR="005C588D" w:rsidRPr="00293FBF" w:rsidRDefault="00E00D63" w:rsidP="00381217">
      <w:pPr>
        <w:pStyle w:val="Heading1"/>
        <w:rPr>
          <w:rFonts w:eastAsia="Calibri"/>
        </w:rPr>
      </w:pPr>
      <w:bookmarkStart w:id="116" w:name="_Toc465683047"/>
      <w:r w:rsidRPr="00293FBF">
        <w:rPr>
          <w:rFonts w:eastAsia="Calibri"/>
        </w:rPr>
        <w:t xml:space="preserve">CAPITOLUL </w:t>
      </w:r>
      <w:r w:rsidR="007E223D" w:rsidRPr="00293FBF">
        <w:rPr>
          <w:rFonts w:eastAsia="Calibri"/>
        </w:rPr>
        <w:t>4</w:t>
      </w:r>
      <w:r w:rsidR="005C588D" w:rsidRPr="00293FBF">
        <w:rPr>
          <w:rFonts w:eastAsia="Calibri"/>
        </w:rPr>
        <w:t xml:space="preserve">. Reguli </w:t>
      </w:r>
      <w:r w:rsidR="007E223D" w:rsidRPr="00293FBF">
        <w:rPr>
          <w:rFonts w:eastAsia="Calibri"/>
        </w:rPr>
        <w:t>generale de eligibilitate</w:t>
      </w:r>
      <w:bookmarkEnd w:id="116"/>
    </w:p>
    <w:p w14:paraId="3D503A79" w14:textId="77777777" w:rsidR="00381217" w:rsidRPr="00293FBF" w:rsidRDefault="005C588D" w:rsidP="00381217">
      <w:pPr>
        <w:pStyle w:val="Heading2"/>
        <w:numPr>
          <w:ilvl w:val="1"/>
          <w:numId w:val="23"/>
        </w:numPr>
        <w:rPr>
          <w:rFonts w:eastAsia="Calibri"/>
        </w:rPr>
      </w:pPr>
      <w:bookmarkStart w:id="117" w:name="_Toc465683048"/>
      <w:r w:rsidRPr="00293FBF">
        <w:rPr>
          <w:rFonts w:eastAsia="Calibri"/>
        </w:rPr>
        <w:t>Eligibilitatea solicitantului/partenerilor</w:t>
      </w:r>
      <w:bookmarkEnd w:id="117"/>
      <w:r w:rsidRPr="00293FBF">
        <w:rPr>
          <w:rFonts w:eastAsia="Calibri"/>
        </w:rPr>
        <w:t xml:space="preserve"> </w:t>
      </w:r>
    </w:p>
    <w:p w14:paraId="49DFFF7C" w14:textId="77777777" w:rsidR="009F15CD" w:rsidRPr="00293FBF" w:rsidRDefault="009F15CD" w:rsidP="000A2C1B">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POAT este un program destinat în principal sprijinirii sistemului de coordonare, gestionare și control al fondurilor ESI și acțiunilor dedicate întăririi capacității beneficiarilor acestor fonduri. În plus, POAT va asigura asistența tehnică pentru gestionarea POIM și POC, programe operaționale care nu au axe proprii de asi</w:t>
      </w:r>
      <w:r w:rsidR="003D0CCD" w:rsidRPr="00293FBF">
        <w:rPr>
          <w:rFonts w:ascii="Calibri" w:eastAsia="Calibri" w:hAnsi="Calibri" w:cs="Times New Roman"/>
          <w:sz w:val="24"/>
          <w:szCs w:val="24"/>
        </w:rPr>
        <w:t>s</w:t>
      </w:r>
      <w:r w:rsidRPr="00293FBF">
        <w:rPr>
          <w:rFonts w:ascii="Calibri" w:eastAsia="Calibri" w:hAnsi="Calibri" w:cs="Times New Roman"/>
          <w:sz w:val="24"/>
          <w:szCs w:val="24"/>
        </w:rPr>
        <w:t>tență tehnică.</w:t>
      </w:r>
    </w:p>
    <w:p w14:paraId="3159157C" w14:textId="77777777" w:rsidR="009F15CD" w:rsidRPr="00293FBF" w:rsidRDefault="009F15CD" w:rsidP="000A2C1B">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Prin urmare, beneficiarii acestui program sunt în număr limitat, respectiv:</w:t>
      </w:r>
    </w:p>
    <w:p w14:paraId="4199FCEE" w14:textId="77777777" w:rsidR="009F15CD" w:rsidRPr="00AB4D22" w:rsidRDefault="009F15CD" w:rsidP="00D35CF0">
      <w:pPr>
        <w:pStyle w:val="ListParagraph"/>
        <w:numPr>
          <w:ilvl w:val="0"/>
          <w:numId w:val="25"/>
        </w:numPr>
        <w:spacing w:before="120" w:after="120" w:line="240" w:lineRule="auto"/>
        <w:ind w:left="1066" w:hanging="357"/>
        <w:jc w:val="both"/>
        <w:rPr>
          <w:rFonts w:ascii="Calibri" w:eastAsia="Calibri" w:hAnsi="Calibri" w:cs="Times New Roman"/>
          <w:sz w:val="24"/>
          <w:szCs w:val="24"/>
        </w:rPr>
      </w:pPr>
      <w:r w:rsidRPr="00293FBF">
        <w:rPr>
          <w:rFonts w:ascii="Calibri" w:eastAsia="Calibri" w:hAnsi="Calibri" w:cs="Times New Roman"/>
          <w:sz w:val="24"/>
          <w:szCs w:val="24"/>
        </w:rPr>
        <w:lastRenderedPageBreak/>
        <w:t xml:space="preserve">instituțiile implicate în coordonarea, gestionarea și controlul fondurilor ESI (Ministerul </w:t>
      </w:r>
      <w:del w:id="118" w:author="Gabriela Popescu" w:date="2018-04-24T08:58:00Z">
        <w:r w:rsidR="005C79BE" w:rsidDel="00FF5A40">
          <w:rPr>
            <w:rFonts w:ascii="Calibri" w:eastAsia="Calibri" w:hAnsi="Calibri" w:cs="Times New Roman"/>
            <w:sz w:val="24"/>
            <w:szCs w:val="24"/>
          </w:rPr>
          <w:delText xml:space="preserve">Dezvoltării Regionale, Administrației Publice și </w:delText>
        </w:r>
      </w:del>
      <w:r w:rsidRPr="00293FBF">
        <w:rPr>
          <w:rFonts w:ascii="Calibri" w:eastAsia="Calibri" w:hAnsi="Calibri" w:cs="Times New Roman"/>
          <w:sz w:val="24"/>
          <w:szCs w:val="24"/>
        </w:rPr>
        <w:t xml:space="preserve">Fondurilor Europene, Autoritățile de Management, Organismele Intermediare, Autoritatea de Certificare și </w:t>
      </w:r>
      <w:r w:rsidRPr="00AB4D22">
        <w:rPr>
          <w:rFonts w:ascii="Calibri" w:eastAsia="Calibri" w:hAnsi="Calibri" w:cs="Times New Roman"/>
          <w:sz w:val="24"/>
          <w:szCs w:val="24"/>
        </w:rPr>
        <w:t>Plată, Autoritatea de Audit, Departamentul pentru Luptă Antifraudă)</w:t>
      </w:r>
    </w:p>
    <w:p w14:paraId="4B8909DB" w14:textId="77777777" w:rsidR="009F15CD" w:rsidRPr="00AB4D22" w:rsidRDefault="009F15CD" w:rsidP="00D35CF0">
      <w:pPr>
        <w:pStyle w:val="ListParagraph"/>
        <w:numPr>
          <w:ilvl w:val="0"/>
          <w:numId w:val="25"/>
        </w:numPr>
        <w:spacing w:before="120" w:after="120" w:line="240" w:lineRule="auto"/>
        <w:ind w:left="1066" w:hanging="357"/>
        <w:jc w:val="both"/>
        <w:rPr>
          <w:rFonts w:ascii="Calibri" w:eastAsia="Calibri" w:hAnsi="Calibri" w:cs="Times New Roman"/>
          <w:sz w:val="24"/>
          <w:szCs w:val="24"/>
        </w:rPr>
      </w:pPr>
      <w:r w:rsidRPr="00AB4D22">
        <w:rPr>
          <w:rFonts w:ascii="Calibri" w:eastAsia="Calibri" w:hAnsi="Calibri" w:cs="Times New Roman"/>
          <w:sz w:val="24"/>
          <w:szCs w:val="24"/>
        </w:rPr>
        <w:t>anumite instituții care sprijină sistemul de coordonare, gestionare și control al fondurilor ESI (Agenţia Naţională a Funcţionarilor Publici,</w:t>
      </w:r>
      <w:r w:rsidR="00452BF6" w:rsidRPr="00AB4D22">
        <w:rPr>
          <w:rFonts w:ascii="Calibri" w:eastAsia="Calibri" w:hAnsi="Calibri" w:cs="Times New Roman"/>
          <w:sz w:val="24"/>
        </w:rPr>
        <w:t xml:space="preserve"> </w:t>
      </w:r>
      <w:r w:rsidR="00452BF6" w:rsidRPr="00AB4D22">
        <w:rPr>
          <w:rFonts w:ascii="Calibri" w:eastAsia="Calibri" w:hAnsi="Calibri" w:cs="Times New Roman"/>
          <w:sz w:val="24"/>
          <w:szCs w:val="24"/>
        </w:rPr>
        <w:t>parteneriat între M</w:t>
      </w:r>
      <w:ins w:id="119" w:author="Gabriela Popescu" w:date="2018-04-24T08:58:00Z">
        <w:r w:rsidR="00FF5A40">
          <w:rPr>
            <w:rFonts w:ascii="Calibri" w:eastAsia="Calibri" w:hAnsi="Calibri" w:cs="Times New Roman"/>
            <w:sz w:val="24"/>
            <w:szCs w:val="24"/>
          </w:rPr>
          <w:t>F</w:t>
        </w:r>
      </w:ins>
      <w:del w:id="120" w:author="Gabriela Popescu" w:date="2018-04-24T08:58:00Z">
        <w:r w:rsidR="00452BF6" w:rsidRPr="00AB4D22" w:rsidDel="00FF5A40">
          <w:rPr>
            <w:rFonts w:ascii="Calibri" w:eastAsia="Calibri" w:hAnsi="Calibri" w:cs="Times New Roman"/>
            <w:sz w:val="24"/>
            <w:szCs w:val="24"/>
          </w:rPr>
          <w:delText>DRAPF</w:delText>
        </w:r>
      </w:del>
      <w:r w:rsidR="00452BF6" w:rsidRPr="00AB4D22">
        <w:rPr>
          <w:rFonts w:ascii="Calibri" w:eastAsia="Calibri" w:hAnsi="Calibri" w:cs="Times New Roman"/>
          <w:sz w:val="24"/>
          <w:szCs w:val="24"/>
        </w:rPr>
        <w:t>E în calitate de lider și entități publice sau private,</w:t>
      </w:r>
      <w:r w:rsidRPr="00AB4D22">
        <w:rPr>
          <w:rFonts w:ascii="Calibri" w:eastAsia="Calibri" w:hAnsi="Calibri" w:cs="Times New Roman"/>
          <w:sz w:val="24"/>
          <w:szCs w:val="24"/>
        </w:rPr>
        <w:t xml:space="preserve"> Agenţia Naţională pentru Achiziţii Publice, Ministerul Mediului, Consiliul Național pentru Soluționarea Contestațiilor, Serviciul de Telecomunicații Speciale</w:t>
      </w:r>
      <w:r w:rsidR="00913CF0" w:rsidRPr="00AB4D22">
        <w:rPr>
          <w:rFonts w:ascii="Calibri" w:eastAsia="Calibri" w:hAnsi="Calibri" w:cs="Times New Roman"/>
          <w:sz w:val="24"/>
          <w:szCs w:val="24"/>
        </w:rPr>
        <w:t>, Serviciul Român de Informații</w:t>
      </w:r>
      <w:r w:rsidRPr="00AB4D22">
        <w:rPr>
          <w:rFonts w:ascii="Calibri" w:eastAsia="Calibri" w:hAnsi="Calibri" w:cs="Times New Roman"/>
          <w:sz w:val="24"/>
          <w:szCs w:val="24"/>
        </w:rPr>
        <w:t>)</w:t>
      </w:r>
    </w:p>
    <w:p w14:paraId="634BF6C4" w14:textId="77777777" w:rsidR="009F15CD" w:rsidRPr="00AB4D22" w:rsidRDefault="009F15CD" w:rsidP="00D35CF0">
      <w:pPr>
        <w:pStyle w:val="ListParagraph"/>
        <w:numPr>
          <w:ilvl w:val="0"/>
          <w:numId w:val="25"/>
        </w:numPr>
        <w:spacing w:before="120" w:after="120" w:line="240" w:lineRule="auto"/>
        <w:ind w:left="1066" w:hanging="357"/>
        <w:jc w:val="both"/>
        <w:rPr>
          <w:rFonts w:ascii="Calibri" w:eastAsia="Calibri" w:hAnsi="Calibri" w:cs="Times New Roman"/>
          <w:sz w:val="24"/>
          <w:szCs w:val="24"/>
        </w:rPr>
      </w:pPr>
      <w:r w:rsidRPr="00AB4D22">
        <w:rPr>
          <w:rFonts w:ascii="Calibri" w:eastAsia="Calibri" w:hAnsi="Calibri" w:cs="Times New Roman"/>
          <w:sz w:val="24"/>
          <w:szCs w:val="24"/>
        </w:rPr>
        <w:t xml:space="preserve">beneficiarii care gestionează un număr mare de proiecte (portofolii de proiecte) finanțate </w:t>
      </w:r>
      <w:ins w:id="121" w:author="Raluca Buza" w:date="2018-05-02T15:50:00Z">
        <w:r w:rsidR="001354D4" w:rsidRPr="001354D4">
          <w:rPr>
            <w:rFonts w:ascii="Calibri" w:eastAsia="Calibri" w:hAnsi="Calibri" w:cs="Times New Roman"/>
            <w:sz w:val="24"/>
            <w:szCs w:val="24"/>
            <w:highlight w:val="yellow"/>
            <w:rPrChange w:id="122" w:author="Raluca Buza" w:date="2018-05-02T15:50:00Z">
              <w:rPr>
                <w:rFonts w:ascii="Calibri" w:eastAsia="Calibri" w:hAnsi="Calibri" w:cs="Times New Roman"/>
                <w:sz w:val="24"/>
                <w:szCs w:val="24"/>
              </w:rPr>
            </w:rPrChange>
          </w:rPr>
          <w:t>din</w:t>
        </w:r>
        <w:r w:rsidR="001354D4">
          <w:rPr>
            <w:rFonts w:ascii="Calibri" w:eastAsia="Calibri" w:hAnsi="Calibri" w:cs="Times New Roman"/>
            <w:sz w:val="24"/>
            <w:szCs w:val="24"/>
          </w:rPr>
          <w:t xml:space="preserve"> </w:t>
        </w:r>
      </w:ins>
      <w:r w:rsidRPr="00AB4D22">
        <w:rPr>
          <w:rFonts w:ascii="Calibri" w:eastAsia="Calibri" w:hAnsi="Calibri" w:cs="Times New Roman"/>
          <w:sz w:val="24"/>
          <w:szCs w:val="24"/>
        </w:rPr>
        <w:t>POIM și POC (Ministerul Apelor și Pădurilor, Ministerul Afacerilor Interne, Ministerul Comunicațiilor și Societ</w:t>
      </w:r>
      <w:r w:rsidR="00D17064" w:rsidRPr="00AB4D22">
        <w:rPr>
          <w:rFonts w:ascii="Calibri" w:eastAsia="Calibri" w:hAnsi="Calibri" w:cs="Times New Roman"/>
          <w:sz w:val="24"/>
          <w:szCs w:val="24"/>
        </w:rPr>
        <w:t>ății</w:t>
      </w:r>
      <w:r w:rsidRPr="00AB4D22">
        <w:rPr>
          <w:rFonts w:ascii="Calibri" w:eastAsia="Calibri" w:hAnsi="Calibri" w:cs="Times New Roman"/>
          <w:sz w:val="24"/>
          <w:szCs w:val="24"/>
        </w:rPr>
        <w:t xml:space="preserve"> Informațional</w:t>
      </w:r>
      <w:r w:rsidR="00D17064" w:rsidRPr="00AB4D22">
        <w:rPr>
          <w:rFonts w:ascii="Calibri" w:eastAsia="Calibri" w:hAnsi="Calibri" w:cs="Times New Roman"/>
          <w:sz w:val="24"/>
          <w:szCs w:val="24"/>
        </w:rPr>
        <w:t>e</w:t>
      </w:r>
      <w:r w:rsidRPr="00AB4D22">
        <w:rPr>
          <w:rFonts w:ascii="Calibri" w:eastAsia="Calibri" w:hAnsi="Calibri" w:cs="Times New Roman"/>
          <w:sz w:val="24"/>
          <w:szCs w:val="24"/>
        </w:rPr>
        <w:t>)</w:t>
      </w:r>
      <w:ins w:id="123" w:author="Daniela Balan" w:date="2018-04-24T15:55:00Z">
        <w:r w:rsidR="008B5AEF" w:rsidRPr="008B5AEF">
          <w:rPr>
            <w:rFonts w:ascii="Calibri" w:eastAsia="Calibri" w:hAnsi="Calibri" w:cs="Times New Roman"/>
            <w:sz w:val="24"/>
            <w:szCs w:val="24"/>
          </w:rPr>
          <w:t xml:space="preserve"> sau care răspund de implementarea condiționalității ex-ante 9.3 (Ministerul Sănătății)</w:t>
        </w:r>
      </w:ins>
      <w:r w:rsidRPr="00AB4D22">
        <w:rPr>
          <w:rStyle w:val="FootnoteReference"/>
          <w:rFonts w:ascii="Calibri" w:eastAsia="Calibri" w:hAnsi="Calibri" w:cs="Times New Roman"/>
          <w:sz w:val="24"/>
          <w:szCs w:val="24"/>
        </w:rPr>
        <w:footnoteReference w:id="1"/>
      </w:r>
      <w:ins w:id="125" w:author="Daniela Balan" w:date="2018-04-24T15:53:00Z">
        <w:r w:rsidR="008B5AEF">
          <w:rPr>
            <w:rFonts w:ascii="Calibri" w:eastAsia="Calibri" w:hAnsi="Calibri" w:cs="Times New Roman"/>
            <w:sz w:val="24"/>
            <w:szCs w:val="24"/>
          </w:rPr>
          <w:t xml:space="preserve"> </w:t>
        </w:r>
      </w:ins>
    </w:p>
    <w:p w14:paraId="74469FBB" w14:textId="77777777" w:rsidR="009F15CD" w:rsidRPr="00293FBF" w:rsidRDefault="009F15CD" w:rsidP="00D35CF0">
      <w:pPr>
        <w:pStyle w:val="ListParagraph"/>
        <w:numPr>
          <w:ilvl w:val="0"/>
          <w:numId w:val="25"/>
        </w:numPr>
        <w:spacing w:before="120" w:after="120" w:line="240" w:lineRule="auto"/>
        <w:ind w:left="1066" w:hanging="357"/>
        <w:jc w:val="both"/>
        <w:rPr>
          <w:rFonts w:ascii="Calibri" w:eastAsia="Calibri" w:hAnsi="Calibri" w:cs="Times New Roman"/>
          <w:sz w:val="24"/>
          <w:szCs w:val="24"/>
        </w:rPr>
      </w:pPr>
      <w:r w:rsidRPr="00293FBF">
        <w:rPr>
          <w:rFonts w:ascii="Calibri" w:eastAsia="Calibri" w:hAnsi="Calibri" w:cs="Times New Roman"/>
          <w:sz w:val="24"/>
          <w:szCs w:val="24"/>
        </w:rPr>
        <w:t>structuri care sp</w:t>
      </w:r>
      <w:r w:rsidR="003D0CCD" w:rsidRPr="00293FBF">
        <w:rPr>
          <w:rFonts w:ascii="Calibri" w:eastAsia="Calibri" w:hAnsi="Calibri" w:cs="Times New Roman"/>
          <w:sz w:val="24"/>
          <w:szCs w:val="24"/>
        </w:rPr>
        <w:t>r</w:t>
      </w:r>
      <w:r w:rsidRPr="00293FBF">
        <w:rPr>
          <w:rFonts w:ascii="Calibri" w:eastAsia="Calibri" w:hAnsi="Calibri" w:cs="Times New Roman"/>
          <w:sz w:val="24"/>
          <w:szCs w:val="24"/>
        </w:rPr>
        <w:t>ijină implementarea investițiilor teritoriale integrate (ADI ITI Delta Dunării)</w:t>
      </w:r>
      <w:ins w:id="126" w:author="Raluca Buza" w:date="2018-05-02T15:50:00Z">
        <w:r w:rsidR="001354D4" w:rsidRPr="001354D4">
          <w:rPr>
            <w:rFonts w:ascii="Calibri" w:eastAsia="Calibri" w:hAnsi="Calibri" w:cs="Times New Roman"/>
            <w:sz w:val="24"/>
            <w:szCs w:val="24"/>
            <w:highlight w:val="yellow"/>
            <w:rPrChange w:id="127" w:author="Raluca Buza" w:date="2018-05-02T15:50:00Z">
              <w:rPr>
                <w:rFonts w:ascii="Calibri" w:eastAsia="Calibri" w:hAnsi="Calibri" w:cs="Times New Roman"/>
                <w:sz w:val="24"/>
                <w:szCs w:val="24"/>
              </w:rPr>
            </w:rPrChange>
          </w:rPr>
          <w:t>.</w:t>
        </w:r>
      </w:ins>
    </w:p>
    <w:p w14:paraId="546AC3AA" w14:textId="77777777" w:rsidR="00381217" w:rsidRPr="00293FBF" w:rsidRDefault="005C588D" w:rsidP="00381217">
      <w:pPr>
        <w:pStyle w:val="Heading2"/>
        <w:numPr>
          <w:ilvl w:val="1"/>
          <w:numId w:val="23"/>
        </w:numPr>
        <w:rPr>
          <w:rFonts w:eastAsia="Calibri"/>
        </w:rPr>
      </w:pPr>
      <w:bookmarkStart w:id="128" w:name="_Toc465683049"/>
      <w:r w:rsidRPr="00293FBF">
        <w:rPr>
          <w:rFonts w:eastAsia="Calibri"/>
        </w:rPr>
        <w:t>Eligibilitatea proiectului</w:t>
      </w:r>
      <w:bookmarkEnd w:id="128"/>
      <w:r w:rsidR="006F292A" w:rsidRPr="00293FBF">
        <w:rPr>
          <w:rFonts w:eastAsia="Calibri"/>
        </w:rPr>
        <w:t xml:space="preserve"> </w:t>
      </w:r>
    </w:p>
    <w:p w14:paraId="1EE13EFB" w14:textId="77777777" w:rsidR="00F102EC" w:rsidRPr="00293FBF" w:rsidRDefault="00F102EC" w:rsidP="00F102EC">
      <w:pPr>
        <w:pStyle w:val="ListParagraph"/>
        <w:spacing w:before="120" w:after="120" w:line="240" w:lineRule="auto"/>
        <w:ind w:left="708"/>
        <w:jc w:val="both"/>
        <w:rPr>
          <w:rFonts w:ascii="Calibri" w:eastAsia="Calibri" w:hAnsi="Calibri" w:cs="Times New Roman"/>
          <w:sz w:val="24"/>
          <w:szCs w:val="24"/>
        </w:rPr>
      </w:pPr>
      <w:r w:rsidRPr="00293FBF">
        <w:rPr>
          <w:rFonts w:ascii="Calibri" w:eastAsia="Calibri" w:hAnsi="Calibri" w:cs="Times New Roman"/>
          <w:sz w:val="24"/>
          <w:szCs w:val="24"/>
        </w:rPr>
        <w:t>Pentru a fi eligibil, proiectul trebuie:</w:t>
      </w:r>
    </w:p>
    <w:p w14:paraId="4239DE14" w14:textId="77777777" w:rsidR="00F102EC" w:rsidRPr="00293FBF" w:rsidRDefault="00F102EC" w:rsidP="00F102EC">
      <w:pPr>
        <w:pStyle w:val="ListParagraph"/>
        <w:numPr>
          <w:ilvl w:val="0"/>
          <w:numId w:val="24"/>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Să fie depus de către unul dintre solicitanții eligibili conform subcapitolului 4.1 din prezentul document și conform Ghidului Solicitantului - condiții specifice de accesare a fondurilor</w:t>
      </w:r>
      <w:r w:rsidR="003D0CCD" w:rsidRPr="00293FBF">
        <w:rPr>
          <w:rFonts w:ascii="Calibri" w:eastAsia="Calibri" w:hAnsi="Calibri" w:cs="Times New Roman"/>
          <w:sz w:val="24"/>
          <w:szCs w:val="24"/>
        </w:rPr>
        <w:t>;</w:t>
      </w:r>
    </w:p>
    <w:p w14:paraId="41097643" w14:textId="77777777" w:rsidR="00F102EC" w:rsidRPr="00293FBF" w:rsidRDefault="00F102EC" w:rsidP="00F102EC">
      <w:pPr>
        <w:pStyle w:val="ListParagraph"/>
        <w:numPr>
          <w:ilvl w:val="0"/>
          <w:numId w:val="24"/>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Să fie inclus în Planul de proiecte aferent anului în care se depune, aprobat în urma consultării Comitetului de Monitorizare pentru POAT</w:t>
      </w:r>
      <w:r w:rsidR="003D0CCD" w:rsidRPr="00293FBF">
        <w:rPr>
          <w:rFonts w:ascii="Calibri" w:eastAsia="Calibri" w:hAnsi="Calibri" w:cs="Times New Roman"/>
          <w:sz w:val="24"/>
          <w:szCs w:val="24"/>
        </w:rPr>
        <w:t>;</w:t>
      </w:r>
    </w:p>
    <w:p w14:paraId="230ACFBE" w14:textId="77777777" w:rsidR="00F102EC" w:rsidRPr="00293FBF" w:rsidRDefault="00F102EC" w:rsidP="00F102EC">
      <w:pPr>
        <w:pStyle w:val="ListParagraph"/>
        <w:numPr>
          <w:ilvl w:val="0"/>
          <w:numId w:val="24"/>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Să se încadreze într-o acțiune POAT conform subcapitolului 2.1 din prezentul document</w:t>
      </w:r>
      <w:r w:rsidR="003D0CCD" w:rsidRPr="00293FBF">
        <w:rPr>
          <w:rFonts w:ascii="Calibri" w:eastAsia="Calibri" w:hAnsi="Calibri" w:cs="Times New Roman"/>
          <w:sz w:val="24"/>
          <w:szCs w:val="24"/>
        </w:rPr>
        <w:t>;</w:t>
      </w:r>
    </w:p>
    <w:p w14:paraId="70D078F9" w14:textId="77777777" w:rsidR="00F102EC" w:rsidRPr="00293FBF" w:rsidRDefault="00F102EC" w:rsidP="00F102EC">
      <w:pPr>
        <w:pStyle w:val="ListParagraph"/>
        <w:numPr>
          <w:ilvl w:val="0"/>
          <w:numId w:val="24"/>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Să aibă o dimensiune orizontală (</w:t>
      </w:r>
      <w:r w:rsidR="005C79BE">
        <w:rPr>
          <w:rFonts w:ascii="Calibri" w:eastAsia="Calibri" w:hAnsi="Calibri" w:cs="Times New Roman"/>
          <w:sz w:val="24"/>
          <w:szCs w:val="24"/>
        </w:rPr>
        <w:t>răspunde unor</w:t>
      </w:r>
      <w:r w:rsidR="005C79BE" w:rsidRPr="00293FBF">
        <w:rPr>
          <w:rFonts w:ascii="Calibri" w:eastAsia="Calibri" w:hAnsi="Calibri" w:cs="Times New Roman"/>
          <w:sz w:val="24"/>
          <w:szCs w:val="24"/>
        </w:rPr>
        <w:t xml:space="preserve"> </w:t>
      </w:r>
      <w:r w:rsidRPr="00293FBF">
        <w:rPr>
          <w:rFonts w:ascii="Calibri" w:eastAsia="Calibri" w:hAnsi="Calibri" w:cs="Times New Roman"/>
          <w:sz w:val="24"/>
          <w:szCs w:val="24"/>
        </w:rPr>
        <w:t>nevoi privind coordonarea sau controlul FESI sau cu impact asupra FESI) sau specifică POAT, POIM sau POC</w:t>
      </w:r>
      <w:r w:rsidR="003D0CCD" w:rsidRPr="00293FBF">
        <w:rPr>
          <w:rFonts w:ascii="Calibri" w:eastAsia="Calibri" w:hAnsi="Calibri" w:cs="Times New Roman"/>
          <w:sz w:val="24"/>
          <w:szCs w:val="24"/>
        </w:rPr>
        <w:t>;</w:t>
      </w:r>
    </w:p>
    <w:p w14:paraId="08BDD734" w14:textId="77777777" w:rsidR="00F102EC" w:rsidRPr="00293FBF" w:rsidRDefault="00F102EC" w:rsidP="00F102EC">
      <w:pPr>
        <w:pStyle w:val="ListParagraph"/>
        <w:numPr>
          <w:ilvl w:val="0"/>
          <w:numId w:val="24"/>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Să fie implementat în intervalul de timp ianuarie 2014 - decembrie 2023</w:t>
      </w:r>
      <w:r w:rsidR="003D0CCD" w:rsidRPr="00293FBF">
        <w:rPr>
          <w:rFonts w:ascii="Calibri" w:eastAsia="Calibri" w:hAnsi="Calibri" w:cs="Times New Roman"/>
          <w:sz w:val="24"/>
          <w:szCs w:val="24"/>
        </w:rPr>
        <w:t>;</w:t>
      </w:r>
    </w:p>
    <w:p w14:paraId="75F5AB59" w14:textId="77777777" w:rsidR="00F102EC" w:rsidRPr="00293FBF" w:rsidRDefault="00F102EC" w:rsidP="00F102EC">
      <w:pPr>
        <w:pStyle w:val="ListParagraph"/>
        <w:numPr>
          <w:ilvl w:val="0"/>
          <w:numId w:val="24"/>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Să nu fi fost/nu fie finanţat din alte resurse publice nerambursabile</w:t>
      </w:r>
      <w:r w:rsidR="003D0CCD" w:rsidRPr="00293FBF">
        <w:rPr>
          <w:rFonts w:ascii="Calibri" w:eastAsia="Calibri" w:hAnsi="Calibri" w:cs="Times New Roman"/>
          <w:sz w:val="24"/>
          <w:szCs w:val="24"/>
        </w:rPr>
        <w:t>;</w:t>
      </w:r>
    </w:p>
    <w:p w14:paraId="6CBB5DC8" w14:textId="77777777" w:rsidR="00F102EC" w:rsidRPr="00293FBF" w:rsidRDefault="00F102EC" w:rsidP="00F102EC">
      <w:pPr>
        <w:pStyle w:val="ListParagraph"/>
        <w:numPr>
          <w:ilvl w:val="0"/>
          <w:numId w:val="24"/>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Să nu fie încheiat în mod fizic sau implementat integral înainte de depunerea cererii de finanțare la autoritatea de management, indiferent dacă toate plățile aferente au fost sau nu efectuate de către beneficiar (art. 65, alin (6) din Regulamentul </w:t>
      </w:r>
      <w:r w:rsidR="00293FBF" w:rsidRPr="00293FBF">
        <w:rPr>
          <w:rFonts w:ascii="Calibri" w:eastAsia="Calibri" w:hAnsi="Calibri" w:cs="Times New Roman"/>
          <w:sz w:val="24"/>
          <w:szCs w:val="24"/>
        </w:rPr>
        <w:t>(</w:t>
      </w:r>
      <w:r w:rsidR="00FC3225" w:rsidRPr="00293FBF">
        <w:rPr>
          <w:rFonts w:ascii="Calibri" w:eastAsia="Calibri" w:hAnsi="Calibri" w:cs="Times New Roman"/>
          <w:sz w:val="24"/>
          <w:szCs w:val="24"/>
        </w:rPr>
        <w:t>U</w:t>
      </w:r>
      <w:r w:rsidRPr="00293FBF">
        <w:rPr>
          <w:rFonts w:ascii="Calibri" w:eastAsia="Calibri" w:hAnsi="Calibri" w:cs="Times New Roman"/>
          <w:sz w:val="24"/>
          <w:szCs w:val="24"/>
        </w:rPr>
        <w:t>E</w:t>
      </w:r>
      <w:r w:rsidR="00293FBF" w:rsidRPr="00293FBF">
        <w:rPr>
          <w:rFonts w:ascii="Calibri" w:eastAsia="Calibri" w:hAnsi="Calibri" w:cs="Times New Roman"/>
          <w:sz w:val="24"/>
          <w:szCs w:val="24"/>
        </w:rPr>
        <w:t>)</w:t>
      </w:r>
      <w:r w:rsidRPr="00293FBF">
        <w:rPr>
          <w:rFonts w:ascii="Calibri" w:eastAsia="Calibri" w:hAnsi="Calibri" w:cs="Times New Roman"/>
          <w:sz w:val="24"/>
          <w:szCs w:val="24"/>
        </w:rPr>
        <w:t xml:space="preserve"> nr. 1303/2013)</w:t>
      </w:r>
      <w:r w:rsidR="003D0CCD" w:rsidRPr="00293FBF">
        <w:rPr>
          <w:rFonts w:ascii="Calibri" w:eastAsia="Calibri" w:hAnsi="Calibri" w:cs="Times New Roman"/>
          <w:sz w:val="24"/>
          <w:szCs w:val="24"/>
        </w:rPr>
        <w:t>;</w:t>
      </w:r>
    </w:p>
    <w:p w14:paraId="6B09A396" w14:textId="77777777" w:rsidR="00F102EC" w:rsidRPr="00293FBF" w:rsidRDefault="00F102EC" w:rsidP="00F102EC">
      <w:pPr>
        <w:pStyle w:val="ListParagraph"/>
        <w:numPr>
          <w:ilvl w:val="0"/>
          <w:numId w:val="24"/>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Activitățile din proiectul propus spre finanțare demarate anterior depunerii cererii de finanțare să fi fost derulate cu respectarea prevederilor legislației aplicabile (art.</w:t>
      </w:r>
      <w:r w:rsidR="005C79BE">
        <w:rPr>
          <w:rFonts w:ascii="Calibri" w:eastAsia="Calibri" w:hAnsi="Calibri" w:cs="Times New Roman"/>
          <w:sz w:val="24"/>
          <w:szCs w:val="24"/>
        </w:rPr>
        <w:t xml:space="preserve"> </w:t>
      </w:r>
      <w:r w:rsidRPr="00293FBF">
        <w:rPr>
          <w:rFonts w:ascii="Calibri" w:eastAsia="Calibri" w:hAnsi="Calibri" w:cs="Times New Roman"/>
          <w:sz w:val="24"/>
          <w:szCs w:val="24"/>
        </w:rPr>
        <w:t xml:space="preserve">125, alin 3, lit. (e) din Regulamentul </w:t>
      </w:r>
      <w:r w:rsidR="00293FBF" w:rsidRPr="00293FBF">
        <w:rPr>
          <w:rFonts w:ascii="Calibri" w:eastAsia="Calibri" w:hAnsi="Calibri" w:cs="Times New Roman"/>
          <w:sz w:val="24"/>
          <w:szCs w:val="24"/>
        </w:rPr>
        <w:t>(</w:t>
      </w:r>
      <w:r w:rsidR="00FC3225" w:rsidRPr="00293FBF">
        <w:rPr>
          <w:rFonts w:ascii="Calibri" w:eastAsia="Calibri" w:hAnsi="Calibri" w:cs="Times New Roman"/>
          <w:sz w:val="24"/>
          <w:szCs w:val="24"/>
        </w:rPr>
        <w:t>U</w:t>
      </w:r>
      <w:r w:rsidRPr="00293FBF">
        <w:rPr>
          <w:rFonts w:ascii="Calibri" w:eastAsia="Calibri" w:hAnsi="Calibri" w:cs="Times New Roman"/>
          <w:sz w:val="24"/>
          <w:szCs w:val="24"/>
        </w:rPr>
        <w:t>E</w:t>
      </w:r>
      <w:r w:rsidR="00293FBF" w:rsidRPr="00293FBF">
        <w:rPr>
          <w:rFonts w:ascii="Calibri" w:eastAsia="Calibri" w:hAnsi="Calibri" w:cs="Times New Roman"/>
          <w:sz w:val="24"/>
          <w:szCs w:val="24"/>
        </w:rPr>
        <w:t>)</w:t>
      </w:r>
      <w:r w:rsidRPr="00293FBF">
        <w:rPr>
          <w:rFonts w:ascii="Calibri" w:eastAsia="Calibri" w:hAnsi="Calibri" w:cs="Times New Roman"/>
          <w:sz w:val="24"/>
          <w:szCs w:val="24"/>
        </w:rPr>
        <w:t xml:space="preserve"> nr. 1303/2013)</w:t>
      </w:r>
      <w:r w:rsidR="003D0CCD" w:rsidRPr="00293FBF">
        <w:rPr>
          <w:rFonts w:ascii="Calibri" w:eastAsia="Calibri" w:hAnsi="Calibri" w:cs="Times New Roman"/>
          <w:sz w:val="24"/>
          <w:szCs w:val="24"/>
        </w:rPr>
        <w:t>;</w:t>
      </w:r>
    </w:p>
    <w:p w14:paraId="6BD59AEA" w14:textId="77777777" w:rsidR="00F102EC" w:rsidRPr="00293FBF" w:rsidRDefault="00F102EC" w:rsidP="00F102EC">
      <w:pPr>
        <w:pStyle w:val="ListParagraph"/>
        <w:numPr>
          <w:ilvl w:val="0"/>
          <w:numId w:val="24"/>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Să fie implementat </w:t>
      </w:r>
      <w:r w:rsidR="00A40268">
        <w:rPr>
          <w:rFonts w:ascii="Calibri" w:eastAsia="Calibri" w:hAnsi="Calibri" w:cs="Times New Roman"/>
          <w:sz w:val="24"/>
          <w:szCs w:val="24"/>
        </w:rPr>
        <w:t>î</w:t>
      </w:r>
      <w:r w:rsidRPr="00293FBF">
        <w:rPr>
          <w:rFonts w:ascii="Calibri" w:eastAsia="Calibri" w:hAnsi="Calibri" w:cs="Times New Roman"/>
          <w:sz w:val="24"/>
          <w:szCs w:val="24"/>
        </w:rPr>
        <w:t>n conformitate cu politicile UE şi naţionale, în special achiziţii publice, informare si publicitate, dezvoltare durabilă și egalitate de șanse</w:t>
      </w:r>
      <w:r w:rsidR="003D0CCD" w:rsidRPr="00293FBF">
        <w:rPr>
          <w:rFonts w:ascii="Calibri" w:eastAsia="Calibri" w:hAnsi="Calibri" w:cs="Times New Roman"/>
          <w:sz w:val="24"/>
          <w:szCs w:val="24"/>
        </w:rPr>
        <w:t>;</w:t>
      </w:r>
    </w:p>
    <w:p w14:paraId="7CA4F2B9" w14:textId="77777777" w:rsidR="00F102EC" w:rsidRPr="00293FBF" w:rsidRDefault="00F102EC" w:rsidP="00FC3225">
      <w:pPr>
        <w:pStyle w:val="ListParagraph"/>
        <w:numPr>
          <w:ilvl w:val="0"/>
          <w:numId w:val="24"/>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să se adreseze unui grup ţintă relevant pentru acțiunea respectivă, așa cum este descrisă în </w:t>
      </w:r>
      <w:r w:rsidR="00FC3225" w:rsidRPr="00293FBF">
        <w:rPr>
          <w:rFonts w:ascii="Calibri" w:eastAsia="Calibri" w:hAnsi="Calibri" w:cs="Times New Roman"/>
          <w:sz w:val="24"/>
          <w:szCs w:val="24"/>
        </w:rPr>
        <w:t>subcapitolul 2.1 din prezentul document</w:t>
      </w:r>
      <w:r w:rsidR="003D0CCD" w:rsidRPr="00293FBF">
        <w:rPr>
          <w:rFonts w:ascii="Calibri" w:eastAsia="Calibri" w:hAnsi="Calibri" w:cs="Times New Roman"/>
          <w:sz w:val="24"/>
          <w:szCs w:val="24"/>
        </w:rPr>
        <w:t>;</w:t>
      </w:r>
    </w:p>
    <w:p w14:paraId="5F009CD0" w14:textId="77777777" w:rsidR="00F102EC" w:rsidRPr="00293FBF" w:rsidRDefault="00F102EC" w:rsidP="00F102EC">
      <w:pPr>
        <w:pStyle w:val="ListParagraph"/>
        <w:numPr>
          <w:ilvl w:val="0"/>
          <w:numId w:val="24"/>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În cazul proiectelor din cadrul acțiunii 2.1.1 destinate achiziției de echipamente pentru structurile responsabile de coordonarea, gestionarea și controlul FESI, acestea să fie compatibile cu SMIS 2014+</w:t>
      </w:r>
      <w:r w:rsidR="003D0CCD" w:rsidRPr="00293FBF">
        <w:rPr>
          <w:rFonts w:ascii="Calibri" w:eastAsia="Calibri" w:hAnsi="Calibri" w:cs="Times New Roman"/>
          <w:sz w:val="24"/>
          <w:szCs w:val="24"/>
        </w:rPr>
        <w:t>.</w:t>
      </w:r>
    </w:p>
    <w:p w14:paraId="358CD046" w14:textId="77777777" w:rsidR="00381217" w:rsidRPr="00293FBF" w:rsidRDefault="005C588D" w:rsidP="00381217">
      <w:pPr>
        <w:pStyle w:val="Heading2"/>
        <w:numPr>
          <w:ilvl w:val="1"/>
          <w:numId w:val="23"/>
        </w:numPr>
        <w:rPr>
          <w:rFonts w:eastAsia="Calibri"/>
        </w:rPr>
      </w:pPr>
      <w:bookmarkStart w:id="129" w:name="_Toc465683050"/>
      <w:r w:rsidRPr="00293FBF">
        <w:rPr>
          <w:rFonts w:eastAsia="Calibri"/>
        </w:rPr>
        <w:t>Eligibilitatea cheltuielilor</w:t>
      </w:r>
      <w:bookmarkEnd w:id="129"/>
      <w:r w:rsidR="00A4112D" w:rsidRPr="00293FBF">
        <w:rPr>
          <w:rFonts w:eastAsia="Calibri"/>
        </w:rPr>
        <w:t xml:space="preserve"> </w:t>
      </w:r>
    </w:p>
    <w:p w14:paraId="761ED8CE" w14:textId="77777777" w:rsidR="009F15CD" w:rsidRPr="00293FBF" w:rsidRDefault="009F15CD" w:rsidP="009F15CD">
      <w:pPr>
        <w:pStyle w:val="ListParagraph"/>
        <w:spacing w:before="120" w:after="120" w:line="240" w:lineRule="auto"/>
        <w:ind w:left="708"/>
        <w:jc w:val="both"/>
        <w:rPr>
          <w:rFonts w:ascii="Calibri" w:eastAsia="Calibri" w:hAnsi="Calibri" w:cs="Times New Roman"/>
          <w:b/>
          <w:sz w:val="24"/>
          <w:szCs w:val="24"/>
        </w:rPr>
      </w:pPr>
      <w:r w:rsidRPr="00293FBF">
        <w:rPr>
          <w:rFonts w:ascii="Calibri" w:eastAsia="Calibri" w:hAnsi="Calibri" w:cs="Times New Roman"/>
          <w:b/>
          <w:sz w:val="24"/>
          <w:szCs w:val="24"/>
        </w:rPr>
        <w:t>Baza legală:</w:t>
      </w:r>
    </w:p>
    <w:p w14:paraId="18704CB3" w14:textId="77777777" w:rsidR="009F15CD" w:rsidRPr="00293FBF" w:rsidRDefault="009F15CD" w:rsidP="009F15CD">
      <w:pPr>
        <w:pStyle w:val="ListParagraph"/>
        <w:numPr>
          <w:ilvl w:val="0"/>
          <w:numId w:val="26"/>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lastRenderedPageBreak/>
        <w:t>H.G. nr. 399/2015 privind regulile de eligibilitate a cheltuielilor efectuate în cadrul operațiunilor finanțate prin Fondul european de dezvoltare regională, Fondul social european şi Fondul de coeziune 2014-2020</w:t>
      </w:r>
      <w:r w:rsidR="003D0CCD" w:rsidRPr="00293FBF">
        <w:rPr>
          <w:rFonts w:ascii="Calibri" w:eastAsia="Calibri" w:hAnsi="Calibri" w:cs="Times New Roman"/>
          <w:sz w:val="24"/>
          <w:szCs w:val="24"/>
        </w:rPr>
        <w:t>;</w:t>
      </w:r>
    </w:p>
    <w:p w14:paraId="273B3E3A" w14:textId="77777777" w:rsidR="009F15CD" w:rsidRPr="00293FBF" w:rsidRDefault="009F15CD" w:rsidP="009F15CD">
      <w:pPr>
        <w:pStyle w:val="ListParagraph"/>
        <w:numPr>
          <w:ilvl w:val="0"/>
          <w:numId w:val="26"/>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3D0CCD" w:rsidRPr="00293FBF">
        <w:rPr>
          <w:rFonts w:ascii="Calibri" w:eastAsia="Calibri" w:hAnsi="Calibri" w:cs="Times New Roman"/>
          <w:sz w:val="24"/>
          <w:szCs w:val="24"/>
        </w:rPr>
        <w:t>;</w:t>
      </w:r>
    </w:p>
    <w:p w14:paraId="26CF10B0" w14:textId="77777777" w:rsidR="009F15CD" w:rsidRPr="00293FBF" w:rsidRDefault="009F15CD" w:rsidP="009F15CD">
      <w:pPr>
        <w:pStyle w:val="ListParagraph"/>
        <w:numPr>
          <w:ilvl w:val="0"/>
          <w:numId w:val="26"/>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Regulamentul (UE) nr. 1301/2013 al Parlamentului European și al Consiliului privind Fondul European de Dezvoltare Regională și dispozițiile specifice aplicabile obiectivului referitor la investițiile pentru creșterea economică și locuri de muncă și de abrogare a Regulamentului (CE) nr. 1.080/2006</w:t>
      </w:r>
      <w:r w:rsidR="003D0CCD" w:rsidRPr="00293FBF">
        <w:rPr>
          <w:rFonts w:ascii="Calibri" w:eastAsia="Calibri" w:hAnsi="Calibri" w:cs="Times New Roman"/>
          <w:sz w:val="24"/>
          <w:szCs w:val="24"/>
        </w:rPr>
        <w:t>;</w:t>
      </w:r>
    </w:p>
    <w:p w14:paraId="70BFECB4" w14:textId="77777777" w:rsidR="009F15CD" w:rsidRPr="00293FBF" w:rsidRDefault="009F15CD" w:rsidP="009F15CD">
      <w:pPr>
        <w:pStyle w:val="ListParagraph"/>
        <w:numPr>
          <w:ilvl w:val="0"/>
          <w:numId w:val="26"/>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Regulamentului (UE, EUROATOM) nr. 966/2012 al Parlamentului European și al Consiliului privind Normele financiare aplicabile bugetului general al Uniunii și de abrogare a Regulamentului Consiliului (CE, EURATOM) nr. 1.605/2002 al Consiliului, cu modificările și completările ulterioare</w:t>
      </w:r>
      <w:r w:rsidR="003D0CCD" w:rsidRPr="00293FBF">
        <w:rPr>
          <w:rFonts w:ascii="Calibri" w:eastAsia="Calibri" w:hAnsi="Calibri" w:cs="Times New Roman"/>
          <w:sz w:val="24"/>
          <w:szCs w:val="24"/>
        </w:rPr>
        <w:t>.</w:t>
      </w:r>
    </w:p>
    <w:p w14:paraId="0DE89B26" w14:textId="77777777" w:rsidR="009F15CD" w:rsidRPr="00293FBF" w:rsidRDefault="009F15CD" w:rsidP="009F15CD">
      <w:pPr>
        <w:pStyle w:val="ListParagraph"/>
        <w:spacing w:before="120" w:after="120" w:line="240" w:lineRule="auto"/>
        <w:ind w:left="708"/>
        <w:jc w:val="both"/>
        <w:rPr>
          <w:rFonts w:ascii="Calibri" w:eastAsia="Calibri" w:hAnsi="Calibri" w:cs="Times New Roman"/>
          <w:sz w:val="24"/>
          <w:szCs w:val="24"/>
        </w:rPr>
      </w:pPr>
    </w:p>
    <w:p w14:paraId="2F94A7B2" w14:textId="77777777" w:rsidR="009F15CD" w:rsidRPr="00293FBF" w:rsidRDefault="009F15CD" w:rsidP="009F15CD">
      <w:pPr>
        <w:pStyle w:val="ListParagraph"/>
        <w:spacing w:before="120" w:after="120" w:line="240" w:lineRule="auto"/>
        <w:ind w:left="708"/>
        <w:jc w:val="both"/>
        <w:rPr>
          <w:rFonts w:ascii="Calibri" w:eastAsia="Calibri" w:hAnsi="Calibri" w:cs="Times New Roman"/>
          <w:b/>
          <w:sz w:val="24"/>
          <w:szCs w:val="24"/>
        </w:rPr>
      </w:pPr>
      <w:r w:rsidRPr="00293FBF">
        <w:rPr>
          <w:rFonts w:ascii="Calibri" w:eastAsia="Calibri" w:hAnsi="Calibri" w:cs="Times New Roman"/>
          <w:b/>
          <w:sz w:val="24"/>
          <w:szCs w:val="24"/>
        </w:rPr>
        <w:t>Următoarele cheltuieli NU sunt eligibile:</w:t>
      </w:r>
    </w:p>
    <w:p w14:paraId="74F2158D" w14:textId="77777777" w:rsidR="009F15CD" w:rsidRPr="00293FBF" w:rsidRDefault="009F15CD" w:rsidP="009F15CD">
      <w:pPr>
        <w:pStyle w:val="ListParagraph"/>
        <w:numPr>
          <w:ilvl w:val="0"/>
          <w:numId w:val="27"/>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dobânzi debitoare, cu excepția celor referitoare la granturi acordate sub forma unei subvenții pentru dobândă sau a unei subvenții pentru comisioanele de garantare</w:t>
      </w:r>
      <w:r w:rsidR="003D0CCD" w:rsidRPr="00293FBF">
        <w:rPr>
          <w:rFonts w:ascii="Calibri" w:eastAsia="Calibri" w:hAnsi="Calibri" w:cs="Times New Roman"/>
          <w:sz w:val="24"/>
          <w:szCs w:val="24"/>
        </w:rPr>
        <w:t>;</w:t>
      </w:r>
    </w:p>
    <w:p w14:paraId="0631C3C7" w14:textId="77777777" w:rsidR="009F15CD" w:rsidRPr="00293FBF" w:rsidRDefault="009F15CD" w:rsidP="009F15CD">
      <w:pPr>
        <w:pStyle w:val="ListParagraph"/>
        <w:numPr>
          <w:ilvl w:val="0"/>
          <w:numId w:val="27"/>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achiziționarea de terenuri neconstruite și de terenuri construite cu o sumă mai mare de 10% din cheltuielile totale eligibile ale operațiunii în cauză</w:t>
      </w:r>
      <w:r w:rsidR="003D0CCD" w:rsidRPr="00293FBF">
        <w:rPr>
          <w:rFonts w:ascii="Calibri" w:eastAsia="Calibri" w:hAnsi="Calibri" w:cs="Times New Roman"/>
          <w:sz w:val="24"/>
          <w:szCs w:val="24"/>
        </w:rPr>
        <w:t>;</w:t>
      </w:r>
    </w:p>
    <w:p w14:paraId="3E305F04" w14:textId="77777777" w:rsidR="009F15CD" w:rsidRPr="00293FBF" w:rsidRDefault="009F15CD" w:rsidP="009F15CD">
      <w:pPr>
        <w:pStyle w:val="ListParagraph"/>
        <w:numPr>
          <w:ilvl w:val="0"/>
          <w:numId w:val="27"/>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taxa pe valoarea adăugată, cu excepția cazului în care aceasta nu se poate recupera în temeiul legislației naționale privind TVA-ul</w:t>
      </w:r>
      <w:r w:rsidR="003D0CCD" w:rsidRPr="00293FBF">
        <w:rPr>
          <w:rFonts w:ascii="Calibri" w:eastAsia="Calibri" w:hAnsi="Calibri" w:cs="Times New Roman"/>
          <w:sz w:val="24"/>
          <w:szCs w:val="24"/>
        </w:rPr>
        <w:t>;</w:t>
      </w:r>
    </w:p>
    <w:p w14:paraId="60B9FF5B" w14:textId="77777777" w:rsidR="009F15CD" w:rsidRPr="00293FBF" w:rsidRDefault="009F15CD" w:rsidP="009F15CD">
      <w:pPr>
        <w:pStyle w:val="ListParagraph"/>
        <w:numPr>
          <w:ilvl w:val="0"/>
          <w:numId w:val="27"/>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cheltuieli privind dezafectarea sau construirea de centrale nucleare</w:t>
      </w:r>
      <w:r w:rsidR="003D0CCD" w:rsidRPr="00293FBF">
        <w:rPr>
          <w:rFonts w:ascii="Calibri" w:eastAsia="Calibri" w:hAnsi="Calibri" w:cs="Times New Roman"/>
          <w:sz w:val="24"/>
          <w:szCs w:val="24"/>
        </w:rPr>
        <w:t>;</w:t>
      </w:r>
    </w:p>
    <w:p w14:paraId="5A863D45" w14:textId="77777777" w:rsidR="009F15CD" w:rsidRPr="00293FBF" w:rsidRDefault="009F15CD" w:rsidP="009F15CD">
      <w:pPr>
        <w:pStyle w:val="ListParagraph"/>
        <w:numPr>
          <w:ilvl w:val="0"/>
          <w:numId w:val="27"/>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investițiile care vizează o reducere a emisiilor de gaze cu efect de seră ale activităților enumerate în anexa I la Directiva 2003/87/CE</w:t>
      </w:r>
      <w:r w:rsidR="003D0CCD" w:rsidRPr="00293FBF">
        <w:rPr>
          <w:rFonts w:ascii="Calibri" w:eastAsia="Calibri" w:hAnsi="Calibri" w:cs="Times New Roman"/>
          <w:sz w:val="24"/>
          <w:szCs w:val="24"/>
        </w:rPr>
        <w:t>;</w:t>
      </w:r>
    </w:p>
    <w:p w14:paraId="6AE95987" w14:textId="77777777" w:rsidR="009F15CD" w:rsidRPr="00293FBF" w:rsidRDefault="009F15CD" w:rsidP="009F15CD">
      <w:pPr>
        <w:pStyle w:val="ListParagraph"/>
        <w:numPr>
          <w:ilvl w:val="0"/>
          <w:numId w:val="27"/>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cheltuieli privind fabricarea, prelucrarea și comercializarea tutunului și a produselor din tutun</w:t>
      </w:r>
      <w:r w:rsidR="003D0CCD" w:rsidRPr="00293FBF">
        <w:rPr>
          <w:rFonts w:ascii="Calibri" w:eastAsia="Calibri" w:hAnsi="Calibri" w:cs="Times New Roman"/>
          <w:sz w:val="24"/>
          <w:szCs w:val="24"/>
        </w:rPr>
        <w:t>;</w:t>
      </w:r>
    </w:p>
    <w:p w14:paraId="151C8B9A" w14:textId="77777777" w:rsidR="009F15CD" w:rsidRPr="00293FBF" w:rsidRDefault="009F15CD" w:rsidP="009F15CD">
      <w:pPr>
        <w:pStyle w:val="ListParagraph"/>
        <w:numPr>
          <w:ilvl w:val="0"/>
          <w:numId w:val="27"/>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cheltuieli pentru întreprinderile aflate în dificultate, astfel cum sunt definite în normele Uniunii privind ajutoarele de stat</w:t>
      </w:r>
      <w:r w:rsidR="003D0CCD" w:rsidRPr="00293FBF">
        <w:rPr>
          <w:rFonts w:ascii="Calibri" w:eastAsia="Calibri" w:hAnsi="Calibri" w:cs="Times New Roman"/>
          <w:sz w:val="24"/>
          <w:szCs w:val="24"/>
        </w:rPr>
        <w:t>;</w:t>
      </w:r>
    </w:p>
    <w:p w14:paraId="03245AA8" w14:textId="77777777" w:rsidR="009F15CD" w:rsidRPr="00293FBF" w:rsidRDefault="009F15CD" w:rsidP="009F15CD">
      <w:pPr>
        <w:pStyle w:val="ListParagraph"/>
        <w:numPr>
          <w:ilvl w:val="0"/>
          <w:numId w:val="27"/>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investițiile în infrastructura aeroportuară, cu excepția celor legate de protecția mediului sau a celor însoțite de investițiile necesare pentru atenuarea ori reducerea impactului negativ al acestei infrastructuri asupra mediului</w:t>
      </w:r>
      <w:r w:rsidR="003D0CCD" w:rsidRPr="00293FBF">
        <w:rPr>
          <w:rFonts w:ascii="Calibri" w:eastAsia="Calibri" w:hAnsi="Calibri" w:cs="Times New Roman"/>
          <w:sz w:val="24"/>
          <w:szCs w:val="24"/>
        </w:rPr>
        <w:t>;</w:t>
      </w:r>
    </w:p>
    <w:p w14:paraId="24B68BFD" w14:textId="77777777" w:rsidR="009F15CD" w:rsidRPr="00293FBF" w:rsidRDefault="009F15CD" w:rsidP="009F15CD">
      <w:pPr>
        <w:pStyle w:val="ListParagraph"/>
        <w:numPr>
          <w:ilvl w:val="0"/>
          <w:numId w:val="27"/>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achiziţia de echipamente şi autovehicule sau mijloace de transport second-hand</w:t>
      </w:r>
      <w:r w:rsidR="003D0CCD" w:rsidRPr="00293FBF">
        <w:rPr>
          <w:rFonts w:ascii="Calibri" w:eastAsia="Calibri" w:hAnsi="Calibri" w:cs="Times New Roman"/>
          <w:sz w:val="24"/>
          <w:szCs w:val="24"/>
        </w:rPr>
        <w:t>;</w:t>
      </w:r>
    </w:p>
    <w:p w14:paraId="0A254228" w14:textId="77777777" w:rsidR="009F15CD" w:rsidRPr="009B7172" w:rsidRDefault="009F15CD" w:rsidP="009F15CD">
      <w:pPr>
        <w:pStyle w:val="ListParagraph"/>
        <w:numPr>
          <w:ilvl w:val="0"/>
          <w:numId w:val="27"/>
        </w:numPr>
        <w:spacing w:before="120" w:after="120" w:line="240" w:lineRule="auto"/>
        <w:jc w:val="both"/>
        <w:rPr>
          <w:rFonts w:ascii="Calibri" w:eastAsia="Calibri" w:hAnsi="Calibri" w:cs="Times New Roman"/>
          <w:sz w:val="24"/>
          <w:szCs w:val="24"/>
        </w:rPr>
      </w:pPr>
      <w:r w:rsidRPr="009B7172">
        <w:rPr>
          <w:rFonts w:ascii="Calibri" w:eastAsia="Calibri" w:hAnsi="Calibri" w:cs="Times New Roman"/>
          <w:sz w:val="24"/>
          <w:szCs w:val="24"/>
        </w:rPr>
        <w:t>amenzi, penalităţi, cheltuieli de judecată şi cheltuieli de arbitraj</w:t>
      </w:r>
      <w:r w:rsidR="00452BF6" w:rsidRPr="009B7172">
        <w:rPr>
          <w:rFonts w:ascii="Calibri" w:eastAsia="Calibri" w:hAnsi="Calibri" w:cs="Times New Roman"/>
          <w:sz w:val="24"/>
          <w:szCs w:val="24"/>
        </w:rPr>
        <w:t>;</w:t>
      </w:r>
    </w:p>
    <w:p w14:paraId="5267A975" w14:textId="77777777" w:rsidR="00452BF6" w:rsidRPr="009B7172" w:rsidRDefault="00452BF6" w:rsidP="009B7172">
      <w:pPr>
        <w:pStyle w:val="ListParagraph"/>
        <w:numPr>
          <w:ilvl w:val="0"/>
          <w:numId w:val="27"/>
        </w:numPr>
        <w:spacing w:before="120" w:after="120" w:line="240" w:lineRule="auto"/>
        <w:jc w:val="both"/>
        <w:rPr>
          <w:rFonts w:ascii="Calibri" w:eastAsia="Calibri" w:hAnsi="Calibri" w:cs="Times New Roman"/>
          <w:sz w:val="24"/>
          <w:szCs w:val="24"/>
        </w:rPr>
      </w:pPr>
      <w:r w:rsidRPr="009B7172">
        <w:rPr>
          <w:rFonts w:ascii="Calibri" w:eastAsia="Calibri" w:hAnsi="Calibri" w:cs="Times New Roman"/>
          <w:sz w:val="24"/>
          <w:szCs w:val="24"/>
        </w:rPr>
        <w:t>cheltuielile cu auditul achiziționat de beneficiar pentru proiect;</w:t>
      </w:r>
    </w:p>
    <w:p w14:paraId="6DDCDECB" w14:textId="77777777" w:rsidR="00452BF6" w:rsidRPr="009B7172" w:rsidRDefault="00452BF6" w:rsidP="009B7172">
      <w:pPr>
        <w:pStyle w:val="ListParagraph"/>
        <w:numPr>
          <w:ilvl w:val="0"/>
          <w:numId w:val="27"/>
        </w:numPr>
        <w:spacing w:before="120" w:after="120" w:line="240" w:lineRule="auto"/>
        <w:jc w:val="both"/>
        <w:rPr>
          <w:rFonts w:ascii="Calibri" w:eastAsia="Calibri" w:hAnsi="Calibri" w:cs="Times New Roman"/>
          <w:sz w:val="24"/>
          <w:szCs w:val="24"/>
        </w:rPr>
      </w:pPr>
      <w:r w:rsidRPr="009B7172">
        <w:rPr>
          <w:rFonts w:ascii="Calibri" w:eastAsia="Calibri" w:hAnsi="Calibri" w:cs="Times New Roman"/>
          <w:sz w:val="24"/>
          <w:szCs w:val="24"/>
        </w:rPr>
        <w:t>asigurări facultative;</w:t>
      </w:r>
    </w:p>
    <w:p w14:paraId="4D5C0429" w14:textId="77777777" w:rsidR="00452BF6" w:rsidRPr="009B7172" w:rsidRDefault="00452BF6" w:rsidP="009B7172">
      <w:pPr>
        <w:pStyle w:val="ListParagraph"/>
        <w:numPr>
          <w:ilvl w:val="0"/>
          <w:numId w:val="27"/>
        </w:numPr>
        <w:spacing w:before="120" w:after="120" w:line="240" w:lineRule="auto"/>
        <w:jc w:val="both"/>
        <w:rPr>
          <w:rFonts w:ascii="Calibri" w:eastAsia="Calibri" w:hAnsi="Calibri" w:cs="Times New Roman"/>
          <w:sz w:val="24"/>
          <w:szCs w:val="24"/>
        </w:rPr>
      </w:pPr>
      <w:r w:rsidRPr="009B7172">
        <w:rPr>
          <w:rFonts w:ascii="Calibri" w:eastAsia="Calibri" w:hAnsi="Calibri" w:cs="Times New Roman"/>
          <w:sz w:val="24"/>
          <w:szCs w:val="24"/>
        </w:rPr>
        <w:t>concediile medicale;</w:t>
      </w:r>
    </w:p>
    <w:p w14:paraId="5E1880D2" w14:textId="77777777" w:rsidR="00452BF6" w:rsidRPr="009B7172" w:rsidRDefault="00452BF6" w:rsidP="00D07794">
      <w:pPr>
        <w:pStyle w:val="ListParagraph"/>
        <w:numPr>
          <w:ilvl w:val="0"/>
          <w:numId w:val="27"/>
        </w:numPr>
        <w:spacing w:before="120" w:after="120" w:line="240" w:lineRule="auto"/>
        <w:jc w:val="both"/>
        <w:rPr>
          <w:rFonts w:ascii="Calibri" w:eastAsia="Calibri" w:hAnsi="Calibri" w:cs="Times New Roman"/>
          <w:sz w:val="24"/>
          <w:szCs w:val="24"/>
        </w:rPr>
      </w:pPr>
      <w:r w:rsidRPr="009B7172">
        <w:rPr>
          <w:rFonts w:ascii="Calibri" w:eastAsia="Calibri" w:hAnsi="Calibri" w:cs="Times New Roman"/>
          <w:sz w:val="24"/>
          <w:szCs w:val="24"/>
        </w:rPr>
        <w:t xml:space="preserve">orice contribuții ale angajatorului </w:t>
      </w:r>
      <w:ins w:id="130" w:author="Gabriela Popescu" w:date="2018-04-24T09:00:00Z">
        <w:r w:rsidR="00D07794" w:rsidRPr="00D07794">
          <w:rPr>
            <w:rFonts w:ascii="Calibri" w:eastAsia="Calibri" w:hAnsi="Calibri" w:cs="Times New Roman"/>
            <w:sz w:val="24"/>
            <w:szCs w:val="24"/>
          </w:rPr>
          <w:t>plătite pentru cheltuielile salariale aferente perioadei până la 31 decembrie 2017,</w:t>
        </w:r>
        <w:r w:rsidR="00D07794">
          <w:rPr>
            <w:rFonts w:ascii="Calibri" w:eastAsia="Calibri" w:hAnsi="Calibri" w:cs="Times New Roman"/>
            <w:sz w:val="24"/>
            <w:szCs w:val="24"/>
          </w:rPr>
          <w:t xml:space="preserve"> </w:t>
        </w:r>
      </w:ins>
      <w:r w:rsidRPr="009B7172">
        <w:rPr>
          <w:rFonts w:ascii="Calibri" w:eastAsia="Calibri" w:hAnsi="Calibri" w:cs="Times New Roman"/>
          <w:sz w:val="24"/>
          <w:szCs w:val="24"/>
        </w:rPr>
        <w:t>altele decât următoarele:</w:t>
      </w:r>
    </w:p>
    <w:p w14:paraId="6D12CFA7" w14:textId="77777777" w:rsidR="00452BF6" w:rsidRPr="009B7172" w:rsidRDefault="00452BF6" w:rsidP="00452BF6">
      <w:pPr>
        <w:pStyle w:val="ListParagraph"/>
        <w:numPr>
          <w:ilvl w:val="0"/>
          <w:numId w:val="51"/>
        </w:numPr>
        <w:rPr>
          <w:rFonts w:ascii="Calibri" w:eastAsia="Calibri" w:hAnsi="Calibri" w:cs="Times New Roman"/>
          <w:sz w:val="24"/>
          <w:szCs w:val="24"/>
        </w:rPr>
      </w:pPr>
      <w:r w:rsidRPr="009B7172">
        <w:rPr>
          <w:rFonts w:ascii="Calibri" w:eastAsia="Calibri" w:hAnsi="Calibri" w:cs="Times New Roman"/>
          <w:sz w:val="24"/>
          <w:szCs w:val="24"/>
        </w:rPr>
        <w:t>contribuţia de asigurări sociale de stat;</w:t>
      </w:r>
    </w:p>
    <w:p w14:paraId="05B531EF" w14:textId="77777777" w:rsidR="00452BF6" w:rsidRPr="009B7172" w:rsidRDefault="00452BF6" w:rsidP="00452BF6">
      <w:pPr>
        <w:pStyle w:val="ListParagraph"/>
        <w:numPr>
          <w:ilvl w:val="0"/>
          <w:numId w:val="51"/>
        </w:numPr>
        <w:rPr>
          <w:rFonts w:ascii="Calibri" w:eastAsia="Calibri" w:hAnsi="Calibri" w:cs="Times New Roman"/>
          <w:sz w:val="24"/>
          <w:szCs w:val="24"/>
        </w:rPr>
      </w:pPr>
      <w:r w:rsidRPr="009B7172">
        <w:rPr>
          <w:rFonts w:ascii="Calibri" w:eastAsia="Calibri" w:hAnsi="Calibri" w:cs="Times New Roman"/>
          <w:sz w:val="24"/>
          <w:szCs w:val="24"/>
        </w:rPr>
        <w:t>contribuţia de asigurări pentru accidente de muncă şi boli profesionale;</w:t>
      </w:r>
    </w:p>
    <w:p w14:paraId="13493F78" w14:textId="77777777" w:rsidR="00452BF6" w:rsidRPr="009B7172" w:rsidRDefault="00452BF6" w:rsidP="00452BF6">
      <w:pPr>
        <w:pStyle w:val="ListParagraph"/>
        <w:numPr>
          <w:ilvl w:val="0"/>
          <w:numId w:val="51"/>
        </w:numPr>
        <w:rPr>
          <w:rFonts w:ascii="Calibri" w:eastAsia="Calibri" w:hAnsi="Calibri" w:cs="Times New Roman"/>
          <w:sz w:val="24"/>
          <w:szCs w:val="24"/>
        </w:rPr>
      </w:pPr>
      <w:r w:rsidRPr="009B7172">
        <w:rPr>
          <w:rFonts w:ascii="Calibri" w:eastAsia="Calibri" w:hAnsi="Calibri" w:cs="Times New Roman"/>
          <w:sz w:val="24"/>
          <w:szCs w:val="24"/>
        </w:rPr>
        <w:t>contribuţia pentru asigurarea sănătăţii personalului;</w:t>
      </w:r>
    </w:p>
    <w:p w14:paraId="7C14A76C" w14:textId="77777777" w:rsidR="00452BF6" w:rsidRPr="009B7172" w:rsidRDefault="00452BF6" w:rsidP="00452BF6">
      <w:pPr>
        <w:pStyle w:val="ListParagraph"/>
        <w:numPr>
          <w:ilvl w:val="0"/>
          <w:numId w:val="51"/>
        </w:numPr>
        <w:rPr>
          <w:rFonts w:ascii="Calibri" w:eastAsia="Calibri" w:hAnsi="Calibri" w:cs="Times New Roman"/>
          <w:sz w:val="24"/>
          <w:szCs w:val="24"/>
        </w:rPr>
      </w:pPr>
      <w:r w:rsidRPr="009B7172">
        <w:rPr>
          <w:rFonts w:ascii="Calibri" w:eastAsia="Calibri" w:hAnsi="Calibri" w:cs="Times New Roman"/>
          <w:sz w:val="24"/>
          <w:szCs w:val="24"/>
        </w:rPr>
        <w:t>contribuţia la bugetul asigurărilor pentru şomaj.</w:t>
      </w:r>
    </w:p>
    <w:p w14:paraId="3F67C95A" w14:textId="77777777" w:rsidR="00452BF6" w:rsidRPr="009B7172" w:rsidRDefault="00452BF6" w:rsidP="009B7172">
      <w:pPr>
        <w:pStyle w:val="ListParagraph"/>
        <w:numPr>
          <w:ilvl w:val="0"/>
          <w:numId w:val="27"/>
        </w:numPr>
        <w:spacing w:before="120" w:after="120" w:line="240" w:lineRule="auto"/>
        <w:jc w:val="both"/>
        <w:rPr>
          <w:rFonts w:ascii="Calibri" w:eastAsia="Calibri" w:hAnsi="Calibri" w:cs="Times New Roman"/>
          <w:sz w:val="24"/>
          <w:szCs w:val="24"/>
        </w:rPr>
      </w:pPr>
      <w:r w:rsidRPr="009B7172">
        <w:rPr>
          <w:rFonts w:ascii="Calibri" w:eastAsia="Calibri" w:hAnsi="Calibri" w:cs="Times New Roman"/>
          <w:sz w:val="24"/>
          <w:szCs w:val="24"/>
        </w:rPr>
        <w:lastRenderedPageBreak/>
        <w:t>cheltuielile salariale efectuate cu personalul inclus în proiect, pe perioada în care acesta este delegat, detaşat, mutat temporar în alte structuri decât cele prevăzute în contractul de finanțare, aflat în concediu medical sau concediu de maternitate;</w:t>
      </w:r>
    </w:p>
    <w:p w14:paraId="0BA469ED" w14:textId="77777777" w:rsidR="00452BF6" w:rsidRPr="009B7172" w:rsidRDefault="00452BF6" w:rsidP="009B7172">
      <w:pPr>
        <w:pStyle w:val="ListParagraph"/>
        <w:numPr>
          <w:ilvl w:val="0"/>
          <w:numId w:val="27"/>
        </w:numPr>
        <w:spacing w:before="120" w:after="120" w:line="240" w:lineRule="auto"/>
        <w:jc w:val="both"/>
        <w:rPr>
          <w:rFonts w:ascii="Calibri" w:eastAsia="Calibri" w:hAnsi="Calibri" w:cs="Times New Roman"/>
          <w:sz w:val="24"/>
          <w:szCs w:val="24"/>
        </w:rPr>
      </w:pPr>
      <w:r w:rsidRPr="009B7172">
        <w:rPr>
          <w:rFonts w:ascii="Calibri" w:eastAsia="Calibri" w:hAnsi="Calibri" w:cs="Times New Roman"/>
          <w:sz w:val="24"/>
          <w:szCs w:val="24"/>
        </w:rPr>
        <w:t xml:space="preserve">următoarele drepturi de natură salarială: </w:t>
      </w:r>
    </w:p>
    <w:p w14:paraId="3D804F9C" w14:textId="77777777" w:rsidR="00452BF6" w:rsidRPr="009B7172" w:rsidRDefault="00452BF6" w:rsidP="00452BF6">
      <w:pPr>
        <w:pStyle w:val="ListParagraph"/>
        <w:numPr>
          <w:ilvl w:val="0"/>
          <w:numId w:val="52"/>
        </w:numPr>
        <w:rPr>
          <w:rFonts w:ascii="Calibri" w:eastAsia="Calibri" w:hAnsi="Calibri" w:cs="Times New Roman"/>
          <w:sz w:val="24"/>
          <w:szCs w:val="24"/>
        </w:rPr>
      </w:pPr>
      <w:r w:rsidRPr="009B7172">
        <w:rPr>
          <w:rFonts w:ascii="Calibri" w:eastAsia="Calibri" w:hAnsi="Calibri" w:cs="Times New Roman"/>
          <w:sz w:val="24"/>
          <w:szCs w:val="24"/>
        </w:rPr>
        <w:t xml:space="preserve">recompensele și premiile de orice fel; </w:t>
      </w:r>
    </w:p>
    <w:p w14:paraId="7E7AFB72" w14:textId="77777777" w:rsidR="00452BF6" w:rsidRPr="009B7172" w:rsidRDefault="00452BF6">
      <w:pPr>
        <w:pStyle w:val="ListParagraph"/>
        <w:numPr>
          <w:ilvl w:val="0"/>
          <w:numId w:val="52"/>
        </w:numPr>
        <w:spacing w:line="240" w:lineRule="auto"/>
        <w:jc w:val="both"/>
        <w:rPr>
          <w:rFonts w:ascii="Calibri" w:eastAsia="Calibri" w:hAnsi="Calibri" w:cs="Times New Roman"/>
          <w:sz w:val="24"/>
          <w:szCs w:val="24"/>
        </w:rPr>
        <w:pPrChange w:id="131" w:author="Daniela Balan" w:date="2018-04-24T15:55:00Z">
          <w:pPr>
            <w:pStyle w:val="ListParagraph"/>
            <w:numPr>
              <w:numId w:val="52"/>
            </w:numPr>
            <w:ind w:left="1428" w:hanging="360"/>
          </w:pPr>
        </w:pPrChange>
      </w:pPr>
      <w:r w:rsidRPr="009B7172">
        <w:rPr>
          <w:rFonts w:ascii="Calibri" w:eastAsia="Calibri" w:hAnsi="Calibri" w:cs="Times New Roman"/>
          <w:sz w:val="24"/>
          <w:szCs w:val="24"/>
        </w:rPr>
        <w:t xml:space="preserve">valoarea nominală a tichetelor de masă, tichetelor de creșă, voucherelor de vacanță,tichetelor cadou şi tichetelor de creşă; </w:t>
      </w:r>
    </w:p>
    <w:p w14:paraId="4F0D3435" w14:textId="77777777" w:rsidR="00452BF6" w:rsidRPr="009B7172" w:rsidRDefault="00452BF6" w:rsidP="00452BF6">
      <w:pPr>
        <w:pStyle w:val="ListParagraph"/>
        <w:numPr>
          <w:ilvl w:val="0"/>
          <w:numId w:val="52"/>
        </w:numPr>
        <w:rPr>
          <w:rFonts w:ascii="Calibri" w:eastAsia="Calibri" w:hAnsi="Calibri" w:cs="Times New Roman"/>
          <w:sz w:val="24"/>
          <w:szCs w:val="24"/>
        </w:rPr>
      </w:pPr>
      <w:r w:rsidRPr="009B7172">
        <w:rPr>
          <w:rFonts w:ascii="Calibri" w:eastAsia="Calibri" w:hAnsi="Calibri" w:cs="Times New Roman"/>
          <w:sz w:val="24"/>
          <w:szCs w:val="24"/>
        </w:rPr>
        <w:t xml:space="preserve">sumele reprezentând premiul anual; </w:t>
      </w:r>
    </w:p>
    <w:p w14:paraId="4898AF64" w14:textId="77777777" w:rsidR="00452BF6" w:rsidRPr="009B7172" w:rsidRDefault="00452BF6" w:rsidP="00452BF6">
      <w:pPr>
        <w:pStyle w:val="ListParagraph"/>
        <w:numPr>
          <w:ilvl w:val="0"/>
          <w:numId w:val="52"/>
        </w:numPr>
        <w:rPr>
          <w:rFonts w:ascii="Calibri" w:eastAsia="Calibri" w:hAnsi="Calibri" w:cs="Times New Roman"/>
          <w:sz w:val="24"/>
          <w:szCs w:val="24"/>
        </w:rPr>
      </w:pPr>
      <w:r w:rsidRPr="009B7172">
        <w:rPr>
          <w:rFonts w:ascii="Calibri" w:eastAsia="Calibri" w:hAnsi="Calibri" w:cs="Times New Roman"/>
          <w:sz w:val="24"/>
          <w:szCs w:val="24"/>
        </w:rPr>
        <w:t xml:space="preserve">drepturile de hrană, compensații lunare pentru chirie, norme de echipare; </w:t>
      </w:r>
    </w:p>
    <w:p w14:paraId="248D7CE0" w14:textId="77777777" w:rsidR="00452BF6" w:rsidRPr="009B7172" w:rsidRDefault="00452BF6" w:rsidP="00452BF6">
      <w:pPr>
        <w:pStyle w:val="ListParagraph"/>
        <w:numPr>
          <w:ilvl w:val="0"/>
          <w:numId w:val="52"/>
        </w:numPr>
        <w:rPr>
          <w:rFonts w:ascii="Calibri" w:eastAsia="Calibri" w:hAnsi="Calibri" w:cs="Times New Roman"/>
          <w:sz w:val="24"/>
          <w:szCs w:val="24"/>
        </w:rPr>
      </w:pPr>
      <w:r w:rsidRPr="009B7172">
        <w:rPr>
          <w:rFonts w:ascii="Calibri" w:eastAsia="Calibri" w:hAnsi="Calibri" w:cs="Times New Roman"/>
          <w:sz w:val="24"/>
          <w:szCs w:val="24"/>
        </w:rPr>
        <w:t>indemnizații primite la data încetării raporturilor de muncă;</w:t>
      </w:r>
    </w:p>
    <w:p w14:paraId="62FC6647" w14:textId="77777777" w:rsidR="00452BF6" w:rsidRPr="009B7172" w:rsidRDefault="00452BF6" w:rsidP="009B7172">
      <w:pPr>
        <w:pStyle w:val="ListParagraph"/>
        <w:numPr>
          <w:ilvl w:val="0"/>
          <w:numId w:val="52"/>
        </w:numPr>
        <w:spacing w:line="240" w:lineRule="auto"/>
        <w:jc w:val="both"/>
        <w:rPr>
          <w:rFonts w:ascii="Calibri" w:eastAsia="Calibri" w:hAnsi="Calibri" w:cs="Times New Roman"/>
          <w:sz w:val="24"/>
          <w:szCs w:val="24"/>
        </w:rPr>
      </w:pPr>
      <w:r w:rsidRPr="009B7172">
        <w:rPr>
          <w:rFonts w:ascii="Calibri" w:eastAsia="Calibri" w:hAnsi="Calibri" w:cs="Times New Roman"/>
          <w:sz w:val="24"/>
          <w:szCs w:val="24"/>
        </w:rPr>
        <w:t>sumele primite de salariat cu titlu de despăgubiri reprezentând contravaloarea cheluielilor salariatului și familiei sale necesare în vederea revenirii la locul de muncă, precum și eventualele prejudicii suferite de acesta ca urmare a întreruperii concediului de odihnă.</w:t>
      </w:r>
    </w:p>
    <w:p w14:paraId="07ECA7E2" w14:textId="77777777" w:rsidR="00452BF6" w:rsidRPr="009B7172" w:rsidRDefault="00452BF6" w:rsidP="009B7172">
      <w:pPr>
        <w:pStyle w:val="ListParagraph"/>
        <w:numPr>
          <w:ilvl w:val="0"/>
          <w:numId w:val="27"/>
        </w:numPr>
        <w:spacing w:before="120" w:after="120" w:line="240" w:lineRule="auto"/>
        <w:jc w:val="both"/>
        <w:rPr>
          <w:rFonts w:ascii="Calibri" w:eastAsia="Calibri" w:hAnsi="Calibri" w:cs="Times New Roman"/>
          <w:sz w:val="24"/>
          <w:szCs w:val="24"/>
        </w:rPr>
      </w:pPr>
      <w:r w:rsidRPr="009B7172">
        <w:rPr>
          <w:rFonts w:ascii="Calibri" w:eastAsia="Calibri" w:hAnsi="Calibri" w:cs="Times New Roman"/>
          <w:sz w:val="24"/>
          <w:szCs w:val="24"/>
        </w:rPr>
        <w:t>orice altă metodă de amortizare cu excepţia metodei de amortizare liniară.</w:t>
      </w:r>
    </w:p>
    <w:p w14:paraId="1CF146C5" w14:textId="77777777" w:rsidR="009F15CD" w:rsidRPr="00214886" w:rsidRDefault="009F15CD" w:rsidP="009F15CD">
      <w:pPr>
        <w:pStyle w:val="ListParagraph"/>
        <w:spacing w:before="120" w:after="120" w:line="240" w:lineRule="auto"/>
        <w:ind w:left="708"/>
        <w:jc w:val="both"/>
        <w:rPr>
          <w:rFonts w:ascii="Calibri" w:eastAsia="Calibri" w:hAnsi="Calibri" w:cs="Times New Roman"/>
          <w:sz w:val="24"/>
          <w:szCs w:val="24"/>
          <w:highlight w:val="yellow"/>
        </w:rPr>
      </w:pPr>
    </w:p>
    <w:p w14:paraId="6F34B9D9" w14:textId="77777777" w:rsidR="009F15CD" w:rsidRPr="0044015E" w:rsidRDefault="009F15CD" w:rsidP="0044015E">
      <w:pPr>
        <w:spacing w:before="120" w:after="120" w:line="240" w:lineRule="auto"/>
        <w:jc w:val="both"/>
        <w:rPr>
          <w:rFonts w:ascii="Calibri" w:eastAsia="Calibri" w:hAnsi="Calibri" w:cs="Times New Roman"/>
          <w:sz w:val="24"/>
          <w:szCs w:val="24"/>
        </w:rPr>
      </w:pPr>
      <w:r w:rsidRPr="0044015E">
        <w:rPr>
          <w:rFonts w:ascii="Calibri" w:eastAsia="Calibri" w:hAnsi="Calibri" w:cs="Times New Roman"/>
          <w:sz w:val="24"/>
          <w:szCs w:val="24"/>
        </w:rPr>
        <w:t>Orice altă cheltuială poate fi considerată drept cheltuială eligibilă pentru co-finanţare (rambursare în limita stabilită) în cadrul POAT, dacă îndeplineşte cumulativ criteriile stabilite de HG nr. 399/2015 pentru cheltuiala respectivă, precum și criterii</w:t>
      </w:r>
      <w:r w:rsidR="00452BF6" w:rsidRPr="0044015E">
        <w:rPr>
          <w:rFonts w:ascii="Calibri" w:eastAsia="Calibri" w:hAnsi="Calibri" w:cs="Times New Roman"/>
          <w:sz w:val="24"/>
          <w:szCs w:val="24"/>
        </w:rPr>
        <w:t>le</w:t>
      </w:r>
      <w:r w:rsidRPr="0044015E">
        <w:rPr>
          <w:rFonts w:ascii="Calibri" w:eastAsia="Calibri" w:hAnsi="Calibri" w:cs="Times New Roman"/>
          <w:sz w:val="24"/>
          <w:szCs w:val="24"/>
        </w:rPr>
        <w:t xml:space="preserve"> </w:t>
      </w:r>
      <w:r w:rsidR="00452BF6" w:rsidRPr="0044015E">
        <w:rPr>
          <w:rFonts w:ascii="Calibri" w:eastAsia="Calibri" w:hAnsi="Calibri" w:cs="Times New Roman"/>
          <w:sz w:val="24"/>
          <w:szCs w:val="24"/>
        </w:rPr>
        <w:t>prevăzute în Ghidul Solicitantului – condiții specifice de accesare a fondurilor din POAT 2014-2020.</w:t>
      </w:r>
    </w:p>
    <w:p w14:paraId="54CAA235" w14:textId="77777777" w:rsidR="005C588D" w:rsidRPr="00293FBF" w:rsidRDefault="00E00D63" w:rsidP="00F102EC">
      <w:pPr>
        <w:pStyle w:val="Heading1"/>
        <w:rPr>
          <w:rFonts w:eastAsia="Calibri"/>
        </w:rPr>
      </w:pPr>
      <w:bookmarkStart w:id="132" w:name="_Toc465683051"/>
      <w:r w:rsidRPr="00293FBF">
        <w:rPr>
          <w:rFonts w:eastAsia="Calibri"/>
        </w:rPr>
        <w:t xml:space="preserve">CAPITOLUL </w:t>
      </w:r>
      <w:r w:rsidR="009430EA" w:rsidRPr="00293FBF">
        <w:rPr>
          <w:rFonts w:eastAsia="Calibri"/>
        </w:rPr>
        <w:t>5</w:t>
      </w:r>
      <w:r w:rsidR="005C588D" w:rsidRPr="00293FBF">
        <w:rPr>
          <w:rFonts w:eastAsia="Calibri"/>
        </w:rPr>
        <w:t>. Completarea cererii de finanțare</w:t>
      </w:r>
      <w:bookmarkEnd w:id="132"/>
    </w:p>
    <w:p w14:paraId="7CBDA623" w14:textId="77777777" w:rsidR="003D0CCD" w:rsidRPr="00293FBF" w:rsidRDefault="003D0CCD" w:rsidP="008D01C8">
      <w:pPr>
        <w:spacing w:before="120" w:after="120" w:line="240" w:lineRule="auto"/>
        <w:jc w:val="both"/>
        <w:rPr>
          <w:rFonts w:eastAsia="Calibri"/>
          <w:sz w:val="24"/>
          <w:szCs w:val="24"/>
          <w:lang w:eastAsia="fr-FR"/>
        </w:rPr>
      </w:pPr>
      <w:r w:rsidRPr="00293FBF">
        <w:rPr>
          <w:rFonts w:eastAsia="Calibri"/>
          <w:sz w:val="24"/>
          <w:szCs w:val="24"/>
          <w:lang w:eastAsia="fr-FR"/>
        </w:rPr>
        <w:t xml:space="preserve">Pentru abordarea coerentă a intervențiilor și asigurarea nevoilor prioritare de asistență tehnică din POAT, </w:t>
      </w:r>
      <w:r w:rsidRPr="00293FBF">
        <w:rPr>
          <w:rFonts w:eastAsia="Calibri"/>
          <w:b/>
          <w:sz w:val="24"/>
          <w:szCs w:val="24"/>
          <w:lang w:eastAsia="fr-FR"/>
        </w:rPr>
        <w:t xml:space="preserve">conform mecanismului de aprobare a proiectelor finanțate din POAT 2014-2020 aprobat de CM POAT la </w:t>
      </w:r>
      <w:r w:rsidR="000A4874" w:rsidRPr="00293FBF">
        <w:rPr>
          <w:rFonts w:eastAsia="Calibri"/>
          <w:b/>
          <w:sz w:val="24"/>
          <w:szCs w:val="24"/>
          <w:lang w:eastAsia="fr-FR"/>
        </w:rPr>
        <w:t>reuniune</w:t>
      </w:r>
      <w:r w:rsidR="000A4874">
        <w:rPr>
          <w:rFonts w:eastAsia="Calibri"/>
          <w:b/>
          <w:sz w:val="24"/>
          <w:szCs w:val="24"/>
          <w:lang w:eastAsia="fr-FR"/>
        </w:rPr>
        <w:t xml:space="preserve">a </w:t>
      </w:r>
      <w:r w:rsidRPr="00293FBF">
        <w:rPr>
          <w:rFonts w:eastAsia="Calibri"/>
          <w:b/>
          <w:sz w:val="24"/>
          <w:szCs w:val="24"/>
          <w:lang w:eastAsia="fr-FR"/>
        </w:rPr>
        <w:t>din data de 26 februarie 2015</w:t>
      </w:r>
      <w:r w:rsidRPr="00293FBF">
        <w:rPr>
          <w:rFonts w:eastAsia="Calibri"/>
          <w:sz w:val="24"/>
          <w:szCs w:val="24"/>
          <w:lang w:eastAsia="fr-FR"/>
        </w:rPr>
        <w:t xml:space="preserve"> va fi stabilit un Plan anual de proiecte ce pot fi primite la finanțare din POAT. </w:t>
      </w:r>
    </w:p>
    <w:p w14:paraId="129B9995" w14:textId="77777777" w:rsidR="003D0CCD" w:rsidRPr="00293FBF" w:rsidRDefault="003D0CCD" w:rsidP="008D01C8">
      <w:pPr>
        <w:spacing w:before="120" w:after="120" w:line="240" w:lineRule="auto"/>
        <w:jc w:val="both"/>
        <w:rPr>
          <w:rFonts w:eastAsia="Calibri"/>
          <w:sz w:val="24"/>
          <w:szCs w:val="24"/>
          <w:lang w:eastAsia="fr-FR"/>
        </w:rPr>
      </w:pPr>
      <w:r w:rsidRPr="00293FBF">
        <w:rPr>
          <w:rFonts w:eastAsia="Calibri"/>
          <w:sz w:val="24"/>
          <w:szCs w:val="24"/>
          <w:lang w:eastAsia="fr-FR"/>
        </w:rPr>
        <w:t>În mod excepțional și numai cu o justificare adecvată, pot fi primite propuneri de proiecte care nu au fost incluse în planul anual, urmând ca AM POAT să procedeze la consultarea membrilor CM POAT prin procedură scrisă privind includerea propunerii în planul anual de proiecte ce pot fi finanțate din POAT.</w:t>
      </w:r>
    </w:p>
    <w:p w14:paraId="765FAF2F" w14:textId="77777777" w:rsidR="0004191C" w:rsidRPr="00293FBF" w:rsidRDefault="00E70441" w:rsidP="00D35CF0">
      <w:pPr>
        <w:shd w:val="clear" w:color="auto" w:fill="FFFFFF"/>
        <w:spacing w:before="120" w:after="120" w:line="240" w:lineRule="auto"/>
        <w:jc w:val="both"/>
        <w:rPr>
          <w:rFonts w:ascii="Calibri" w:eastAsia="Calibri" w:hAnsi="Calibri" w:cs="Times New Roman"/>
          <w:sz w:val="24"/>
          <w:szCs w:val="24"/>
        </w:rPr>
      </w:pPr>
      <w:r w:rsidRPr="0044015E">
        <w:rPr>
          <w:rFonts w:eastAsia="Calibri"/>
          <w:sz w:val="24"/>
          <w:szCs w:val="24"/>
          <w:lang w:eastAsia="fr-FR"/>
        </w:rPr>
        <w:t>Numai pentru proiectele incluse în planul d</w:t>
      </w:r>
      <w:r w:rsidR="008F72B8" w:rsidRPr="0044015E">
        <w:rPr>
          <w:rFonts w:eastAsia="Calibri"/>
          <w:sz w:val="24"/>
          <w:szCs w:val="24"/>
          <w:lang w:eastAsia="fr-FR"/>
        </w:rPr>
        <w:t>e</w:t>
      </w:r>
      <w:r w:rsidRPr="0044015E">
        <w:rPr>
          <w:rFonts w:eastAsia="Calibri"/>
          <w:sz w:val="24"/>
          <w:szCs w:val="24"/>
          <w:lang w:eastAsia="fr-FR"/>
        </w:rPr>
        <w:t xml:space="preserve"> proiecte aprobate, se va </w:t>
      </w:r>
      <w:r w:rsidR="008D01C8" w:rsidRPr="0044015E">
        <w:rPr>
          <w:rFonts w:eastAsia="Calibri"/>
          <w:sz w:val="24"/>
          <w:szCs w:val="24"/>
          <w:lang w:eastAsia="fr-FR"/>
        </w:rPr>
        <w:t>completa c</w:t>
      </w:r>
      <w:r w:rsidR="005D75FF" w:rsidRPr="0044015E">
        <w:rPr>
          <w:rFonts w:ascii="Calibri" w:eastAsia="Calibri" w:hAnsi="Calibri" w:cs="Times New Roman"/>
          <w:sz w:val="24"/>
          <w:szCs w:val="24"/>
        </w:rPr>
        <w:t>erer</w:t>
      </w:r>
      <w:r w:rsidRPr="0044015E">
        <w:rPr>
          <w:rFonts w:ascii="Calibri" w:eastAsia="Calibri" w:hAnsi="Calibri" w:cs="Times New Roman"/>
          <w:sz w:val="24"/>
          <w:szCs w:val="24"/>
        </w:rPr>
        <w:t>ea</w:t>
      </w:r>
      <w:r w:rsidR="005D75FF" w:rsidRPr="0044015E">
        <w:rPr>
          <w:rFonts w:ascii="Calibri" w:eastAsia="Calibri" w:hAnsi="Calibri" w:cs="Times New Roman"/>
          <w:sz w:val="24"/>
          <w:szCs w:val="24"/>
        </w:rPr>
        <w:t xml:space="preserve"> de finanțare </w:t>
      </w:r>
      <w:r w:rsidRPr="0044015E">
        <w:rPr>
          <w:rFonts w:ascii="Calibri" w:eastAsia="Calibri" w:hAnsi="Calibri" w:cs="Times New Roman"/>
          <w:sz w:val="24"/>
          <w:szCs w:val="24"/>
        </w:rPr>
        <w:t xml:space="preserve">în </w:t>
      </w:r>
      <w:r w:rsidR="0004191C" w:rsidRPr="0044015E">
        <w:rPr>
          <w:rFonts w:ascii="Calibri" w:eastAsia="Calibri" w:hAnsi="Calibri" w:cs="Times New Roman"/>
          <w:sz w:val="24"/>
          <w:szCs w:val="24"/>
        </w:rPr>
        <w:t>format</w:t>
      </w:r>
      <w:r w:rsidR="00C5534F" w:rsidRPr="0044015E">
        <w:rPr>
          <w:rFonts w:ascii="Calibri" w:eastAsia="Calibri" w:hAnsi="Calibri" w:cs="Times New Roman"/>
          <w:sz w:val="24"/>
          <w:szCs w:val="24"/>
        </w:rPr>
        <w:t>ul</w:t>
      </w:r>
      <w:r w:rsidR="0004191C" w:rsidRPr="0044015E">
        <w:rPr>
          <w:rFonts w:ascii="Calibri" w:eastAsia="Calibri" w:hAnsi="Calibri" w:cs="Times New Roman"/>
          <w:sz w:val="24"/>
          <w:szCs w:val="24"/>
        </w:rPr>
        <w:t xml:space="preserve"> prevăzut în Ghidul Solicitantului – condiții specifice pentru accesarea fondurilor din POAT 2014-2020 publicat în pagina</w:t>
      </w:r>
      <w:r w:rsidR="0004191C" w:rsidRPr="00293FBF">
        <w:rPr>
          <w:rFonts w:ascii="Calibri" w:eastAsia="Calibri" w:hAnsi="Calibri" w:cs="Times New Roman"/>
          <w:sz w:val="24"/>
          <w:szCs w:val="24"/>
        </w:rPr>
        <w:t xml:space="preserve"> programului din cadrul site-ului </w:t>
      </w:r>
      <w:hyperlink r:id="rId35" w:history="1">
        <w:r w:rsidR="0004191C" w:rsidRPr="00293FBF">
          <w:rPr>
            <w:rStyle w:val="Hyperlink"/>
            <w:rFonts w:ascii="Calibri" w:eastAsia="Calibri" w:hAnsi="Calibri" w:cs="Times New Roman"/>
            <w:sz w:val="24"/>
            <w:szCs w:val="24"/>
          </w:rPr>
          <w:t>www.fonduri-ue.ro</w:t>
        </w:r>
      </w:hyperlink>
      <w:r w:rsidR="0004191C" w:rsidRPr="00293FBF">
        <w:rPr>
          <w:rFonts w:ascii="Calibri" w:eastAsia="Calibri" w:hAnsi="Calibri" w:cs="Times New Roman"/>
          <w:sz w:val="24"/>
          <w:szCs w:val="24"/>
        </w:rPr>
        <w:t xml:space="preserve"> (</w:t>
      </w:r>
      <w:hyperlink r:id="rId36" w:anchor="implementare-program" w:history="1">
        <w:r w:rsidR="0004191C" w:rsidRPr="00293FBF">
          <w:rPr>
            <w:rStyle w:val="Hyperlink"/>
            <w:rFonts w:ascii="Calibri" w:eastAsia="Calibri" w:hAnsi="Calibri" w:cs="Times New Roman"/>
            <w:sz w:val="24"/>
            <w:szCs w:val="24"/>
          </w:rPr>
          <w:t>http://www.fonduri-ue.ro/poat-2014#implementare-program</w:t>
        </w:r>
      </w:hyperlink>
      <w:r w:rsidR="0004191C" w:rsidRPr="00293FBF">
        <w:rPr>
          <w:rFonts w:ascii="Calibri" w:eastAsia="Calibri" w:hAnsi="Calibri" w:cs="Times New Roman"/>
          <w:sz w:val="24"/>
          <w:szCs w:val="24"/>
        </w:rPr>
        <w:t xml:space="preserve">). </w:t>
      </w:r>
    </w:p>
    <w:p w14:paraId="4FD097E8" w14:textId="77777777" w:rsidR="004536DC" w:rsidRPr="00293FBF" w:rsidRDefault="004536DC" w:rsidP="004536DC">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În completarea formularului cererii de finanţare, pentru a vă asigura de respectarea </w:t>
      </w:r>
      <w:del w:id="133" w:author="Raluca Buza" w:date="2018-05-02T15:54:00Z">
        <w:r w:rsidRPr="001354D4" w:rsidDel="001354D4">
          <w:rPr>
            <w:rFonts w:ascii="Calibri" w:eastAsia="Calibri" w:hAnsi="Calibri" w:cs="Times New Roman"/>
            <w:sz w:val="24"/>
            <w:szCs w:val="24"/>
            <w:highlight w:val="yellow"/>
            <w:rPrChange w:id="134" w:author="Raluca Buza" w:date="2018-05-02T15:54:00Z">
              <w:rPr>
                <w:rFonts w:ascii="Calibri" w:eastAsia="Calibri" w:hAnsi="Calibri" w:cs="Times New Roman"/>
                <w:sz w:val="24"/>
                <w:szCs w:val="24"/>
              </w:rPr>
            </w:rPrChange>
          </w:rPr>
          <w:delText xml:space="preserve">criteriile </w:delText>
        </w:r>
      </w:del>
      <w:ins w:id="135" w:author="Raluca Buza" w:date="2018-05-02T15:54:00Z">
        <w:r w:rsidR="001354D4" w:rsidRPr="001354D4">
          <w:rPr>
            <w:rFonts w:ascii="Calibri" w:eastAsia="Calibri" w:hAnsi="Calibri" w:cs="Times New Roman"/>
            <w:sz w:val="24"/>
            <w:szCs w:val="24"/>
            <w:highlight w:val="yellow"/>
            <w:rPrChange w:id="136" w:author="Raluca Buza" w:date="2018-05-02T15:54:00Z">
              <w:rPr>
                <w:rFonts w:ascii="Calibri" w:eastAsia="Calibri" w:hAnsi="Calibri" w:cs="Times New Roman"/>
                <w:sz w:val="24"/>
                <w:szCs w:val="24"/>
              </w:rPr>
            </w:rPrChange>
          </w:rPr>
          <w:t>criteriilor</w:t>
        </w:r>
        <w:r w:rsidR="001354D4" w:rsidRPr="00293FBF">
          <w:rPr>
            <w:rFonts w:ascii="Calibri" w:eastAsia="Calibri" w:hAnsi="Calibri" w:cs="Times New Roman"/>
            <w:sz w:val="24"/>
            <w:szCs w:val="24"/>
          </w:rPr>
          <w:t xml:space="preserve"> </w:t>
        </w:r>
      </w:ins>
      <w:r w:rsidRPr="00293FBF">
        <w:rPr>
          <w:rFonts w:ascii="Calibri" w:eastAsia="Calibri" w:hAnsi="Calibri" w:cs="Times New Roman"/>
          <w:sz w:val="24"/>
          <w:szCs w:val="24"/>
        </w:rPr>
        <w:t xml:space="preserve">de admisibilitate, eligibilitate și evaluare tehnico-financiară, recomandăm consultarea inclusiv a </w:t>
      </w:r>
      <w:del w:id="137" w:author="Raluca Buza" w:date="2018-05-02T15:57:00Z">
        <w:r w:rsidRPr="001354D4" w:rsidDel="001354D4">
          <w:rPr>
            <w:rFonts w:ascii="Calibri" w:eastAsia="Calibri" w:hAnsi="Calibri" w:cs="Times New Roman"/>
            <w:sz w:val="24"/>
            <w:szCs w:val="24"/>
            <w:highlight w:val="yellow"/>
            <w:rPrChange w:id="138" w:author="Raluca Buza" w:date="2018-05-02T15:58:00Z">
              <w:rPr>
                <w:rFonts w:ascii="Calibri" w:eastAsia="Calibri" w:hAnsi="Calibri" w:cs="Times New Roman"/>
                <w:sz w:val="24"/>
                <w:szCs w:val="24"/>
              </w:rPr>
            </w:rPrChange>
          </w:rPr>
          <w:delText xml:space="preserve">grilelor </w:delText>
        </w:r>
      </w:del>
      <w:ins w:id="139" w:author="Raluca Buza" w:date="2018-05-02T15:57:00Z">
        <w:r w:rsidR="001354D4" w:rsidRPr="001354D4">
          <w:rPr>
            <w:rFonts w:ascii="Calibri" w:eastAsia="Calibri" w:hAnsi="Calibri" w:cs="Times New Roman"/>
            <w:sz w:val="24"/>
            <w:szCs w:val="24"/>
            <w:highlight w:val="yellow"/>
            <w:rPrChange w:id="140" w:author="Raluca Buza" w:date="2018-05-02T15:58:00Z">
              <w:rPr>
                <w:rFonts w:ascii="Calibri" w:eastAsia="Calibri" w:hAnsi="Calibri" w:cs="Times New Roman"/>
                <w:sz w:val="24"/>
                <w:szCs w:val="24"/>
              </w:rPr>
            </w:rPrChange>
          </w:rPr>
          <w:t xml:space="preserve">grilei </w:t>
        </w:r>
      </w:ins>
      <w:r w:rsidRPr="001354D4">
        <w:rPr>
          <w:rFonts w:ascii="Calibri" w:eastAsia="Calibri" w:hAnsi="Calibri" w:cs="Times New Roman"/>
          <w:sz w:val="24"/>
          <w:szCs w:val="24"/>
          <w:highlight w:val="yellow"/>
          <w:rPrChange w:id="141" w:author="Raluca Buza" w:date="2018-05-02T15:58:00Z">
            <w:rPr>
              <w:rFonts w:ascii="Calibri" w:eastAsia="Calibri" w:hAnsi="Calibri" w:cs="Times New Roman"/>
              <w:sz w:val="24"/>
              <w:szCs w:val="24"/>
            </w:rPr>
          </w:rPrChange>
        </w:rPr>
        <w:t>utilizate de AM POAT pentru verificare</w:t>
      </w:r>
      <w:ins w:id="142" w:author="Raluca Buza" w:date="2018-05-02T15:57:00Z">
        <w:r w:rsidR="001354D4" w:rsidRPr="001354D4">
          <w:rPr>
            <w:rFonts w:ascii="Calibri" w:eastAsia="Calibri" w:hAnsi="Calibri" w:cs="Times New Roman"/>
            <w:sz w:val="24"/>
            <w:szCs w:val="24"/>
            <w:highlight w:val="yellow"/>
            <w:rPrChange w:id="143" w:author="Raluca Buza" w:date="2018-05-02T15:58:00Z">
              <w:rPr>
                <w:rFonts w:ascii="Calibri" w:eastAsia="Calibri" w:hAnsi="Calibri" w:cs="Times New Roman"/>
                <w:sz w:val="24"/>
                <w:szCs w:val="24"/>
              </w:rPr>
            </w:rPrChange>
          </w:rPr>
          <w:t>a conformității</w:t>
        </w:r>
      </w:ins>
      <w:r w:rsidRPr="001354D4">
        <w:rPr>
          <w:rFonts w:ascii="Calibri" w:eastAsia="Calibri" w:hAnsi="Calibri" w:cs="Times New Roman"/>
          <w:sz w:val="24"/>
          <w:szCs w:val="24"/>
          <w:highlight w:val="yellow"/>
          <w:rPrChange w:id="144" w:author="Raluca Buza" w:date="2018-05-02T15:58:00Z">
            <w:rPr>
              <w:rFonts w:ascii="Calibri" w:eastAsia="Calibri" w:hAnsi="Calibri" w:cs="Times New Roman"/>
              <w:sz w:val="24"/>
              <w:szCs w:val="24"/>
            </w:rPr>
          </w:rPrChange>
        </w:rPr>
        <w:t xml:space="preserve"> </w:t>
      </w:r>
      <w:del w:id="145" w:author="Raluca Buza" w:date="2018-05-02T15:57:00Z">
        <w:r w:rsidRPr="001354D4" w:rsidDel="001354D4">
          <w:rPr>
            <w:rFonts w:ascii="Calibri" w:eastAsia="Calibri" w:hAnsi="Calibri" w:cs="Times New Roman"/>
            <w:sz w:val="24"/>
            <w:szCs w:val="24"/>
            <w:highlight w:val="yellow"/>
            <w:rPrChange w:id="146" w:author="Raluca Buza" w:date="2018-05-02T15:58:00Z">
              <w:rPr>
                <w:rFonts w:ascii="Calibri" w:eastAsia="Calibri" w:hAnsi="Calibri" w:cs="Times New Roman"/>
                <w:sz w:val="24"/>
                <w:szCs w:val="24"/>
              </w:rPr>
            </w:rPrChange>
          </w:rPr>
          <w:delText xml:space="preserve">administrativă </w:delText>
        </w:r>
      </w:del>
      <w:ins w:id="147" w:author="Raluca Buza" w:date="2018-05-02T15:57:00Z">
        <w:r w:rsidR="001354D4" w:rsidRPr="001354D4">
          <w:rPr>
            <w:rFonts w:ascii="Calibri" w:eastAsia="Calibri" w:hAnsi="Calibri" w:cs="Times New Roman"/>
            <w:sz w:val="24"/>
            <w:szCs w:val="24"/>
            <w:highlight w:val="yellow"/>
            <w:rPrChange w:id="148" w:author="Raluca Buza" w:date="2018-05-02T15:58:00Z">
              <w:rPr>
                <w:rFonts w:ascii="Calibri" w:eastAsia="Calibri" w:hAnsi="Calibri" w:cs="Times New Roman"/>
                <w:sz w:val="24"/>
                <w:szCs w:val="24"/>
              </w:rPr>
            </w:rPrChange>
          </w:rPr>
          <w:t xml:space="preserve">administrative </w:t>
        </w:r>
      </w:ins>
      <w:r w:rsidRPr="001354D4">
        <w:rPr>
          <w:rFonts w:ascii="Calibri" w:eastAsia="Calibri" w:hAnsi="Calibri" w:cs="Times New Roman"/>
          <w:sz w:val="24"/>
          <w:szCs w:val="24"/>
          <w:highlight w:val="yellow"/>
          <w:rPrChange w:id="149" w:author="Raluca Buza" w:date="2018-05-02T15:58:00Z">
            <w:rPr>
              <w:rFonts w:ascii="Calibri" w:eastAsia="Calibri" w:hAnsi="Calibri" w:cs="Times New Roman"/>
              <w:sz w:val="24"/>
              <w:szCs w:val="24"/>
            </w:rPr>
          </w:rPrChange>
        </w:rPr>
        <w:t>și a eligibilității și</w:t>
      </w:r>
      <w:del w:id="150" w:author="Raluca Buza" w:date="2018-05-02T15:58:00Z">
        <w:r w:rsidRPr="001354D4" w:rsidDel="001354D4">
          <w:rPr>
            <w:rFonts w:ascii="Calibri" w:eastAsia="Calibri" w:hAnsi="Calibri" w:cs="Times New Roman"/>
            <w:sz w:val="24"/>
            <w:szCs w:val="24"/>
            <w:highlight w:val="yellow"/>
            <w:rPrChange w:id="151" w:author="Raluca Buza" w:date="2018-05-02T15:58:00Z">
              <w:rPr>
                <w:rFonts w:ascii="Calibri" w:eastAsia="Calibri" w:hAnsi="Calibri" w:cs="Times New Roman"/>
                <w:sz w:val="24"/>
                <w:szCs w:val="24"/>
              </w:rPr>
            </w:rPrChange>
          </w:rPr>
          <w:delText>,</w:delText>
        </w:r>
      </w:del>
      <w:r w:rsidRPr="001354D4">
        <w:rPr>
          <w:rFonts w:ascii="Calibri" w:eastAsia="Calibri" w:hAnsi="Calibri" w:cs="Times New Roman"/>
          <w:sz w:val="24"/>
          <w:szCs w:val="24"/>
          <w:highlight w:val="yellow"/>
          <w:rPrChange w:id="152" w:author="Raluca Buza" w:date="2018-05-02T15:58:00Z">
            <w:rPr>
              <w:rFonts w:ascii="Calibri" w:eastAsia="Calibri" w:hAnsi="Calibri" w:cs="Times New Roman"/>
              <w:sz w:val="24"/>
              <w:szCs w:val="24"/>
            </w:rPr>
          </w:rPrChange>
        </w:rPr>
        <w:t xml:space="preserve"> </w:t>
      </w:r>
      <w:del w:id="153" w:author="Raluca Buza" w:date="2018-05-02T15:57:00Z">
        <w:r w:rsidRPr="001354D4" w:rsidDel="001354D4">
          <w:rPr>
            <w:rFonts w:ascii="Calibri" w:eastAsia="Calibri" w:hAnsi="Calibri" w:cs="Times New Roman"/>
            <w:sz w:val="24"/>
            <w:szCs w:val="24"/>
            <w:highlight w:val="yellow"/>
            <w:rPrChange w:id="154" w:author="Raluca Buza" w:date="2018-05-02T15:58:00Z">
              <w:rPr>
                <w:rFonts w:ascii="Calibri" w:eastAsia="Calibri" w:hAnsi="Calibri" w:cs="Times New Roman"/>
                <w:sz w:val="24"/>
                <w:szCs w:val="24"/>
              </w:rPr>
            </w:rPrChange>
          </w:rPr>
          <w:delText>respectiv pentru</w:delText>
        </w:r>
      </w:del>
      <w:ins w:id="155" w:author="Raluca Buza" w:date="2018-05-02T15:57:00Z">
        <w:r w:rsidR="001354D4" w:rsidRPr="001354D4">
          <w:rPr>
            <w:rFonts w:ascii="Calibri" w:eastAsia="Calibri" w:hAnsi="Calibri" w:cs="Times New Roman"/>
            <w:sz w:val="24"/>
            <w:szCs w:val="24"/>
            <w:highlight w:val="yellow"/>
            <w:rPrChange w:id="156" w:author="Raluca Buza" w:date="2018-05-02T15:58:00Z">
              <w:rPr>
                <w:rFonts w:ascii="Calibri" w:eastAsia="Calibri" w:hAnsi="Calibri" w:cs="Times New Roman"/>
                <w:sz w:val="24"/>
                <w:szCs w:val="24"/>
              </w:rPr>
            </w:rPrChange>
          </w:rPr>
          <w:t xml:space="preserve">de </w:t>
        </w:r>
      </w:ins>
      <w:r w:rsidRPr="001354D4">
        <w:rPr>
          <w:rFonts w:ascii="Calibri" w:eastAsia="Calibri" w:hAnsi="Calibri" w:cs="Times New Roman"/>
          <w:sz w:val="24"/>
          <w:szCs w:val="24"/>
          <w:highlight w:val="yellow"/>
          <w:rPrChange w:id="157" w:author="Raluca Buza" w:date="2018-05-02T15:58:00Z">
            <w:rPr>
              <w:rFonts w:ascii="Calibri" w:eastAsia="Calibri" w:hAnsi="Calibri" w:cs="Times New Roman"/>
              <w:sz w:val="24"/>
              <w:szCs w:val="24"/>
            </w:rPr>
          </w:rPrChange>
        </w:rPr>
        <w:t xml:space="preserve"> evaluare</w:t>
      </w:r>
      <w:del w:id="158" w:author="Raluca Buza" w:date="2018-05-02T15:58:00Z">
        <w:r w:rsidRPr="001354D4" w:rsidDel="001354D4">
          <w:rPr>
            <w:rFonts w:ascii="Calibri" w:eastAsia="Calibri" w:hAnsi="Calibri" w:cs="Times New Roman"/>
            <w:sz w:val="24"/>
            <w:szCs w:val="24"/>
            <w:highlight w:val="yellow"/>
            <w:rPrChange w:id="159" w:author="Raluca Buza" w:date="2018-05-02T15:58:00Z">
              <w:rPr>
                <w:rFonts w:ascii="Calibri" w:eastAsia="Calibri" w:hAnsi="Calibri" w:cs="Times New Roman"/>
                <w:sz w:val="24"/>
                <w:szCs w:val="24"/>
              </w:rPr>
            </w:rPrChange>
          </w:rPr>
          <w:delText>a</w:delText>
        </w:r>
      </w:del>
      <w:r w:rsidRPr="001354D4">
        <w:rPr>
          <w:rFonts w:ascii="Calibri" w:eastAsia="Calibri" w:hAnsi="Calibri" w:cs="Times New Roman"/>
          <w:sz w:val="24"/>
          <w:szCs w:val="24"/>
          <w:highlight w:val="yellow"/>
          <w:rPrChange w:id="160" w:author="Raluca Buza" w:date="2018-05-02T15:58:00Z">
            <w:rPr>
              <w:rFonts w:ascii="Calibri" w:eastAsia="Calibri" w:hAnsi="Calibri" w:cs="Times New Roman"/>
              <w:sz w:val="24"/>
              <w:szCs w:val="24"/>
            </w:rPr>
          </w:rPrChange>
        </w:rPr>
        <w:t xml:space="preserve"> tehnico-financiară</w:t>
      </w:r>
      <w:ins w:id="161" w:author="Raluca Buza" w:date="2018-05-02T15:54:00Z">
        <w:r w:rsidR="001354D4" w:rsidRPr="001354D4">
          <w:rPr>
            <w:rFonts w:ascii="Calibri" w:eastAsia="Calibri" w:hAnsi="Calibri" w:cs="Times New Roman"/>
            <w:sz w:val="24"/>
            <w:szCs w:val="24"/>
            <w:highlight w:val="yellow"/>
            <w:rPrChange w:id="162" w:author="Raluca Buza" w:date="2018-05-02T15:58:00Z">
              <w:rPr>
                <w:rFonts w:ascii="Calibri" w:eastAsia="Calibri" w:hAnsi="Calibri" w:cs="Times New Roman"/>
                <w:sz w:val="24"/>
                <w:szCs w:val="24"/>
              </w:rPr>
            </w:rPrChange>
          </w:rPr>
          <w:t>,</w:t>
        </w:r>
      </w:ins>
      <w:r w:rsidRPr="001354D4">
        <w:rPr>
          <w:rFonts w:ascii="Calibri" w:eastAsia="Calibri" w:hAnsi="Calibri" w:cs="Times New Roman"/>
          <w:sz w:val="24"/>
          <w:szCs w:val="24"/>
          <w:highlight w:val="yellow"/>
          <w:rPrChange w:id="163" w:author="Raluca Buza" w:date="2018-05-02T15:58:00Z">
            <w:rPr>
              <w:rFonts w:ascii="Calibri" w:eastAsia="Calibri" w:hAnsi="Calibri" w:cs="Times New Roman"/>
              <w:sz w:val="24"/>
              <w:szCs w:val="24"/>
            </w:rPr>
          </w:rPrChange>
        </w:rPr>
        <w:t xml:space="preserve"> </w:t>
      </w:r>
      <w:del w:id="164" w:author="Raluca Buza" w:date="2018-05-02T15:58:00Z">
        <w:r w:rsidRPr="001354D4" w:rsidDel="001354D4">
          <w:rPr>
            <w:rFonts w:ascii="Calibri" w:eastAsia="Calibri" w:hAnsi="Calibri" w:cs="Times New Roman"/>
            <w:sz w:val="24"/>
            <w:szCs w:val="24"/>
            <w:highlight w:val="yellow"/>
            <w:rPrChange w:id="165" w:author="Raluca Buza" w:date="2018-05-02T15:58:00Z">
              <w:rPr>
                <w:rFonts w:ascii="Calibri" w:eastAsia="Calibri" w:hAnsi="Calibri" w:cs="Times New Roman"/>
                <w:sz w:val="24"/>
                <w:szCs w:val="24"/>
              </w:rPr>
            </w:rPrChange>
          </w:rPr>
          <w:delText xml:space="preserve">anexate </w:delText>
        </w:r>
      </w:del>
      <w:ins w:id="166" w:author="Raluca Buza" w:date="2018-05-02T15:58:00Z">
        <w:r w:rsidR="001354D4" w:rsidRPr="001354D4">
          <w:rPr>
            <w:rFonts w:ascii="Calibri" w:eastAsia="Calibri" w:hAnsi="Calibri" w:cs="Times New Roman"/>
            <w:sz w:val="24"/>
            <w:szCs w:val="24"/>
            <w:highlight w:val="yellow"/>
            <w:rPrChange w:id="167" w:author="Raluca Buza" w:date="2018-05-02T15:58:00Z">
              <w:rPr>
                <w:rFonts w:ascii="Calibri" w:eastAsia="Calibri" w:hAnsi="Calibri" w:cs="Times New Roman"/>
                <w:sz w:val="24"/>
                <w:szCs w:val="24"/>
              </w:rPr>
            </w:rPrChange>
          </w:rPr>
          <w:t>anexată</w:t>
        </w:r>
        <w:r w:rsidR="001354D4" w:rsidRPr="00293FBF">
          <w:rPr>
            <w:rFonts w:ascii="Calibri" w:eastAsia="Calibri" w:hAnsi="Calibri" w:cs="Times New Roman"/>
            <w:sz w:val="24"/>
            <w:szCs w:val="24"/>
          </w:rPr>
          <w:t xml:space="preserve"> </w:t>
        </w:r>
      </w:ins>
      <w:r w:rsidRPr="00293FBF">
        <w:rPr>
          <w:rFonts w:ascii="Calibri" w:eastAsia="Calibri" w:hAnsi="Calibri" w:cs="Times New Roman"/>
          <w:sz w:val="24"/>
          <w:szCs w:val="24"/>
        </w:rPr>
        <w:t>la Ghidul Sol</w:t>
      </w:r>
      <w:r w:rsidR="00DB4CC9" w:rsidRPr="00293FBF">
        <w:rPr>
          <w:rFonts w:ascii="Calibri" w:eastAsia="Calibri" w:hAnsi="Calibri" w:cs="Times New Roman"/>
          <w:sz w:val="24"/>
          <w:szCs w:val="24"/>
        </w:rPr>
        <w:t>i</w:t>
      </w:r>
      <w:r w:rsidRPr="00293FBF">
        <w:rPr>
          <w:rFonts w:ascii="Calibri" w:eastAsia="Calibri" w:hAnsi="Calibri" w:cs="Times New Roman"/>
          <w:sz w:val="24"/>
          <w:szCs w:val="24"/>
        </w:rPr>
        <w:t>citantului – condiții specifice de accesare a fondurilor</w:t>
      </w:r>
      <w:r w:rsidR="008D01C8" w:rsidRPr="00293FBF">
        <w:rPr>
          <w:rFonts w:ascii="Calibri" w:eastAsia="Calibri" w:hAnsi="Calibri" w:cs="Times New Roman"/>
          <w:sz w:val="24"/>
          <w:szCs w:val="24"/>
        </w:rPr>
        <w:t xml:space="preserve"> din POAT 2014-2020</w:t>
      </w:r>
      <w:r w:rsidRPr="00293FBF">
        <w:rPr>
          <w:rFonts w:ascii="Calibri" w:eastAsia="Calibri" w:hAnsi="Calibri" w:cs="Times New Roman"/>
          <w:sz w:val="24"/>
          <w:szCs w:val="24"/>
        </w:rPr>
        <w:t>.</w:t>
      </w:r>
    </w:p>
    <w:p w14:paraId="1060869C" w14:textId="77777777" w:rsidR="005C588D" w:rsidRPr="00293FBF" w:rsidRDefault="00E00D63" w:rsidP="009F15CD">
      <w:pPr>
        <w:pStyle w:val="Heading1"/>
        <w:rPr>
          <w:rFonts w:eastAsia="Calibri"/>
        </w:rPr>
      </w:pPr>
      <w:bookmarkStart w:id="168" w:name="_Toc465683052"/>
      <w:r w:rsidRPr="00293FBF">
        <w:rPr>
          <w:rFonts w:eastAsia="Calibri"/>
        </w:rPr>
        <w:t xml:space="preserve">CAPITOLUL </w:t>
      </w:r>
      <w:r w:rsidR="009430EA" w:rsidRPr="00293FBF">
        <w:rPr>
          <w:rFonts w:eastAsia="Calibri"/>
        </w:rPr>
        <w:t>6</w:t>
      </w:r>
      <w:r w:rsidR="005C588D" w:rsidRPr="00293FBF">
        <w:rPr>
          <w:rFonts w:eastAsia="Calibri"/>
        </w:rPr>
        <w:t>. Procesul de evaluare</w:t>
      </w:r>
      <w:r w:rsidR="002578AC" w:rsidRPr="00293FBF">
        <w:rPr>
          <w:rFonts w:eastAsia="Calibri"/>
        </w:rPr>
        <w:t xml:space="preserve"> și </w:t>
      </w:r>
      <w:r w:rsidR="005C588D" w:rsidRPr="00293FBF">
        <w:rPr>
          <w:rFonts w:eastAsia="Calibri"/>
        </w:rPr>
        <w:t>selecție</w:t>
      </w:r>
      <w:bookmarkEnd w:id="168"/>
      <w:r w:rsidR="005C588D" w:rsidRPr="00293FBF">
        <w:rPr>
          <w:rFonts w:eastAsia="Calibri"/>
        </w:rPr>
        <w:t xml:space="preserve"> </w:t>
      </w:r>
    </w:p>
    <w:p w14:paraId="6218D4A7" w14:textId="77777777" w:rsidR="009430EA" w:rsidRPr="00293FBF" w:rsidRDefault="009430EA" w:rsidP="006E47D6">
      <w:pPr>
        <w:pStyle w:val="Heading2"/>
        <w:numPr>
          <w:ilvl w:val="1"/>
          <w:numId w:val="32"/>
        </w:numPr>
        <w:rPr>
          <w:rFonts w:eastAsia="Calibri"/>
        </w:rPr>
      </w:pPr>
      <w:bookmarkStart w:id="169" w:name="_Toc465683053"/>
      <w:r w:rsidRPr="00293FBF">
        <w:rPr>
          <w:rFonts w:eastAsia="Calibri"/>
        </w:rPr>
        <w:t>Aspecte generale privind conformitatea administrativă și evaluarea tehnică și financiar</w:t>
      </w:r>
      <w:r w:rsidR="00C24BAA" w:rsidRPr="00293FBF">
        <w:rPr>
          <w:rFonts w:eastAsia="Calibri"/>
        </w:rPr>
        <w:t>ă</w:t>
      </w:r>
      <w:bookmarkEnd w:id="169"/>
      <w:r w:rsidRPr="00293FBF">
        <w:rPr>
          <w:rFonts w:eastAsia="Calibri"/>
        </w:rPr>
        <w:t xml:space="preserve"> </w:t>
      </w:r>
    </w:p>
    <w:p w14:paraId="6DA2FD88" w14:textId="77777777" w:rsidR="000A2C1B" w:rsidRPr="00293FBF" w:rsidDel="00704130" w:rsidRDefault="000A2C1B" w:rsidP="000A2C1B">
      <w:pPr>
        <w:spacing w:before="120" w:after="120" w:line="240" w:lineRule="auto"/>
        <w:jc w:val="both"/>
        <w:rPr>
          <w:del w:id="170" w:author="Daniela Balan" w:date="2018-04-24T15:57:00Z"/>
          <w:rFonts w:ascii="Calibri" w:hAnsi="Calibri"/>
          <w:sz w:val="24"/>
          <w:szCs w:val="20"/>
        </w:rPr>
      </w:pPr>
      <w:r w:rsidRPr="00293FBF">
        <w:rPr>
          <w:rFonts w:ascii="Calibri" w:hAnsi="Calibri"/>
          <w:sz w:val="24"/>
          <w:szCs w:val="20"/>
        </w:rPr>
        <w:t xml:space="preserve">Procesul de evaluare a proiectului se va derula </w:t>
      </w:r>
      <w:ins w:id="171" w:author="Daniela Balan" w:date="2018-04-24T15:57:00Z">
        <w:r w:rsidR="00704130">
          <w:rPr>
            <w:rFonts w:ascii="Calibri" w:hAnsi="Calibri"/>
            <w:sz w:val="24"/>
            <w:szCs w:val="20"/>
          </w:rPr>
          <w:t>într-o singură etapă ce va cuprinde atât</w:t>
        </w:r>
      </w:ins>
      <w:del w:id="172" w:author="Daniela Balan" w:date="2018-04-24T15:57:00Z">
        <w:r w:rsidRPr="00293FBF" w:rsidDel="00704130">
          <w:rPr>
            <w:rFonts w:ascii="Calibri" w:hAnsi="Calibri"/>
            <w:sz w:val="24"/>
            <w:szCs w:val="20"/>
          </w:rPr>
          <w:delText>în 2 pași:</w:delText>
        </w:r>
      </w:del>
    </w:p>
    <w:p w14:paraId="20E535B5" w14:textId="77777777" w:rsidR="000A2C1B" w:rsidRPr="00293FBF" w:rsidDel="00704130" w:rsidRDefault="00704130">
      <w:pPr>
        <w:spacing w:before="120" w:after="120" w:line="240" w:lineRule="auto"/>
        <w:jc w:val="both"/>
        <w:rPr>
          <w:del w:id="173" w:author="Daniela Balan" w:date="2018-04-24T15:57:00Z"/>
          <w:rFonts w:ascii="Calibri" w:hAnsi="Calibri"/>
          <w:sz w:val="24"/>
          <w:szCs w:val="20"/>
        </w:rPr>
        <w:pPrChange w:id="174" w:author="Daniela Balan" w:date="2018-04-24T15:57:00Z">
          <w:pPr>
            <w:numPr>
              <w:numId w:val="41"/>
            </w:numPr>
            <w:tabs>
              <w:tab w:val="num" w:pos="720"/>
            </w:tabs>
            <w:spacing w:before="120" w:after="120" w:line="240" w:lineRule="auto"/>
            <w:ind w:left="720" w:hanging="360"/>
          </w:pPr>
        </w:pPrChange>
      </w:pPr>
      <w:ins w:id="175" w:author="Daniela Balan" w:date="2018-04-24T15:57:00Z">
        <w:r>
          <w:rPr>
            <w:rFonts w:ascii="Calibri" w:hAnsi="Calibri"/>
            <w:sz w:val="24"/>
            <w:szCs w:val="20"/>
          </w:rPr>
          <w:lastRenderedPageBreak/>
          <w:t xml:space="preserve"> </w:t>
        </w:r>
      </w:ins>
      <w:del w:id="176" w:author="Daniela Balan" w:date="2018-04-24T15:57:00Z">
        <w:r w:rsidR="000A2C1B" w:rsidRPr="00293FBF" w:rsidDel="00704130">
          <w:rPr>
            <w:rFonts w:ascii="Calibri" w:hAnsi="Calibri"/>
            <w:sz w:val="24"/>
            <w:szCs w:val="20"/>
          </w:rPr>
          <w:delText>V</w:delText>
        </w:r>
      </w:del>
      <w:ins w:id="177" w:author="Daniela Balan" w:date="2018-04-24T15:57:00Z">
        <w:r>
          <w:rPr>
            <w:rFonts w:ascii="Calibri" w:hAnsi="Calibri"/>
            <w:sz w:val="24"/>
            <w:szCs w:val="20"/>
          </w:rPr>
          <w:t>v</w:t>
        </w:r>
      </w:ins>
      <w:r w:rsidR="000A2C1B" w:rsidRPr="00293FBF">
        <w:rPr>
          <w:rFonts w:ascii="Calibri" w:hAnsi="Calibri"/>
          <w:sz w:val="24"/>
          <w:szCs w:val="20"/>
        </w:rPr>
        <w:t>erificarea conformităţii administrative și a eligibilităţii,</w:t>
      </w:r>
      <w:ins w:id="178" w:author="Daniela Balan" w:date="2018-04-24T15:57:00Z">
        <w:r>
          <w:rPr>
            <w:rFonts w:ascii="Calibri" w:hAnsi="Calibri"/>
            <w:sz w:val="24"/>
            <w:szCs w:val="20"/>
          </w:rPr>
          <w:t xml:space="preserve"> cât și </w:t>
        </w:r>
      </w:ins>
    </w:p>
    <w:p w14:paraId="144A186E" w14:textId="77777777" w:rsidR="000A2C1B" w:rsidRPr="00293FBF" w:rsidRDefault="000A2C1B">
      <w:pPr>
        <w:spacing w:before="120" w:after="120" w:line="240" w:lineRule="auto"/>
        <w:jc w:val="both"/>
        <w:rPr>
          <w:rFonts w:ascii="Calibri" w:hAnsi="Calibri"/>
          <w:sz w:val="24"/>
          <w:szCs w:val="20"/>
        </w:rPr>
        <w:pPrChange w:id="179" w:author="Daniela Balan" w:date="2018-04-24T15:57:00Z">
          <w:pPr>
            <w:numPr>
              <w:numId w:val="41"/>
            </w:numPr>
            <w:tabs>
              <w:tab w:val="num" w:pos="720"/>
            </w:tabs>
            <w:spacing w:before="120" w:after="120" w:line="240" w:lineRule="auto"/>
            <w:ind w:left="720" w:hanging="360"/>
          </w:pPr>
        </w:pPrChange>
      </w:pPr>
      <w:del w:id="180" w:author="Daniela Balan" w:date="2018-04-24T15:57:00Z">
        <w:r w:rsidRPr="00293FBF" w:rsidDel="00704130">
          <w:rPr>
            <w:rFonts w:ascii="Calibri" w:hAnsi="Calibri"/>
            <w:sz w:val="24"/>
            <w:szCs w:val="20"/>
          </w:rPr>
          <w:delText>E</w:delText>
        </w:r>
      </w:del>
      <w:ins w:id="181" w:author="Daniela Balan" w:date="2018-04-24T15:57:00Z">
        <w:r w:rsidR="00704130">
          <w:rPr>
            <w:rFonts w:ascii="Calibri" w:hAnsi="Calibri"/>
            <w:sz w:val="24"/>
            <w:szCs w:val="20"/>
          </w:rPr>
          <w:t>e</w:t>
        </w:r>
      </w:ins>
      <w:r w:rsidRPr="00293FBF">
        <w:rPr>
          <w:rFonts w:ascii="Calibri" w:hAnsi="Calibri"/>
          <w:sz w:val="24"/>
          <w:szCs w:val="20"/>
        </w:rPr>
        <w:t>valuarea tehnică şi financiară a proiectului.</w:t>
      </w:r>
    </w:p>
    <w:p w14:paraId="7997E5DC" w14:textId="77777777" w:rsidR="000A2C1B" w:rsidRPr="00293FBF" w:rsidRDefault="000A2C1B" w:rsidP="000A2C1B">
      <w:pPr>
        <w:shd w:val="clear" w:color="auto" w:fill="FFFFFF"/>
        <w:spacing w:before="120" w:after="120" w:line="240" w:lineRule="auto"/>
        <w:jc w:val="both"/>
        <w:rPr>
          <w:rFonts w:ascii="Calibri" w:eastAsia="Calibri" w:hAnsi="Calibri"/>
          <w:sz w:val="24"/>
          <w:lang w:eastAsia="fr-FR"/>
        </w:rPr>
      </w:pPr>
      <w:r w:rsidRPr="00293FBF">
        <w:rPr>
          <w:rFonts w:ascii="Calibri" w:hAnsi="Calibri"/>
          <w:sz w:val="24"/>
          <w:szCs w:val="20"/>
        </w:rPr>
        <w:t>Verificarea conformităţii administrative va urmări, în principal, forma Cererii de finanţare, iar eligibilitatea va urmări încadrarea activităților proiectului în acțiunile eligibile ale POAT, încadrarea solicitantului în lista solicitanților eligibili în cadrul POAT, precum și capacitatea administrativă, financiară și operațională a beneficiarului de a îndeplini condițiile în vederea accesării fondurilor. Un proiect poate fi considerat eligibil dacă solicitantul și activităţile propuse sunt eligibile și dacă este inclus în planul anual de proiecte aprobat în urma consultării Comitetului de Monitorizare pentru POAT.</w:t>
      </w:r>
      <w:r w:rsidRPr="00293FBF">
        <w:rPr>
          <w:rFonts w:ascii="Calibri" w:eastAsia="Calibri" w:hAnsi="Calibri"/>
          <w:sz w:val="24"/>
          <w:lang w:eastAsia="fr-FR"/>
        </w:rPr>
        <w:t xml:space="preserve"> </w:t>
      </w:r>
    </w:p>
    <w:p w14:paraId="535A2813" w14:textId="77777777" w:rsidR="000A2C1B" w:rsidRPr="00293FBF" w:rsidRDefault="000A2C1B" w:rsidP="000A2C1B">
      <w:pPr>
        <w:shd w:val="clear" w:color="auto" w:fill="FFFFFF"/>
        <w:spacing w:before="120" w:after="120" w:line="240" w:lineRule="auto"/>
        <w:jc w:val="both"/>
        <w:rPr>
          <w:rFonts w:ascii="Calibri" w:hAnsi="Calibri"/>
          <w:sz w:val="24"/>
          <w:szCs w:val="20"/>
        </w:rPr>
      </w:pPr>
      <w:r w:rsidRPr="00293FBF">
        <w:rPr>
          <w:rFonts w:ascii="Calibri" w:hAnsi="Calibri"/>
          <w:sz w:val="24"/>
          <w:szCs w:val="20"/>
        </w:rPr>
        <w:t>În evaluarea tehnică și financiară a proiectului se va analiza relevanţa, inclusiv coerenţa activităţilor cu obiectivele POAT și încadrarea în planul anual de proiecte, fezabilitatea, eficacitatea și sustenabilitatea proiectului.</w:t>
      </w:r>
    </w:p>
    <w:p w14:paraId="44C0442F" w14:textId="77777777" w:rsidR="000A2C1B" w:rsidRPr="00293FBF" w:rsidRDefault="000A2C1B" w:rsidP="000A2C1B">
      <w:pPr>
        <w:adjustRightInd w:val="0"/>
        <w:snapToGrid w:val="0"/>
        <w:spacing w:before="120" w:after="120" w:line="240" w:lineRule="auto"/>
        <w:jc w:val="both"/>
        <w:rPr>
          <w:rFonts w:ascii="Calibri" w:hAnsi="Calibri"/>
          <w:sz w:val="24"/>
          <w:szCs w:val="20"/>
        </w:rPr>
      </w:pPr>
      <w:r w:rsidRPr="00293FBF">
        <w:rPr>
          <w:rFonts w:ascii="Calibri" w:hAnsi="Calibri"/>
          <w:sz w:val="24"/>
          <w:szCs w:val="20"/>
        </w:rPr>
        <w:t>Ace</w:t>
      </w:r>
      <w:ins w:id="182" w:author="Daniela Balan" w:date="2018-04-24T16:09:00Z">
        <w:r w:rsidR="000134F9">
          <w:rPr>
            <w:rFonts w:ascii="Calibri" w:hAnsi="Calibri"/>
            <w:sz w:val="24"/>
            <w:szCs w:val="20"/>
          </w:rPr>
          <w:t>astă etapă</w:t>
        </w:r>
      </w:ins>
      <w:del w:id="183" w:author="Daniela Balan" w:date="2018-04-24T16:09:00Z">
        <w:r w:rsidRPr="00293FBF" w:rsidDel="000134F9">
          <w:rPr>
            <w:rFonts w:ascii="Calibri" w:hAnsi="Calibri"/>
            <w:sz w:val="24"/>
            <w:szCs w:val="20"/>
          </w:rPr>
          <w:delText>ști pași</w:delText>
        </w:r>
      </w:del>
      <w:r w:rsidRPr="00293FBF">
        <w:rPr>
          <w:rFonts w:ascii="Calibri" w:hAnsi="Calibri"/>
          <w:sz w:val="24"/>
          <w:szCs w:val="20"/>
        </w:rPr>
        <w:t xml:space="preserve"> presupun</w:t>
      </w:r>
      <w:ins w:id="184" w:author="Daniela Balan" w:date="2018-04-24T16:09:00Z">
        <w:r w:rsidR="000134F9">
          <w:rPr>
            <w:rFonts w:ascii="Calibri" w:hAnsi="Calibri"/>
            <w:sz w:val="24"/>
            <w:szCs w:val="20"/>
          </w:rPr>
          <w:t>e</w:t>
        </w:r>
      </w:ins>
      <w:r w:rsidRPr="00293FBF">
        <w:rPr>
          <w:rFonts w:ascii="Calibri" w:hAnsi="Calibri"/>
          <w:sz w:val="24"/>
          <w:szCs w:val="20"/>
        </w:rPr>
        <w:t xml:space="preserve"> completarea de către AM POAT a grilei de verificare a conformităţii administrative și a eligibilității </w:t>
      </w:r>
      <w:r w:rsidRPr="00293FBF">
        <w:rPr>
          <w:rFonts w:ascii="Calibri" w:eastAsia="Calibri" w:hAnsi="Calibri" w:cs="Times New Roman"/>
          <w:sz w:val="24"/>
          <w:szCs w:val="24"/>
        </w:rPr>
        <w:t>și</w:t>
      </w:r>
      <w:ins w:id="185" w:author="Daniela Balan" w:date="2018-04-24T16:12:00Z">
        <w:r w:rsidR="000134F9">
          <w:rPr>
            <w:rFonts w:ascii="Calibri" w:eastAsia="Calibri" w:hAnsi="Calibri" w:cs="Times New Roman"/>
            <w:sz w:val="24"/>
            <w:szCs w:val="24"/>
          </w:rPr>
          <w:t xml:space="preserve"> de</w:t>
        </w:r>
      </w:ins>
      <w:del w:id="186" w:author="Daniela Balan" w:date="2018-04-24T16:12:00Z">
        <w:r w:rsidRPr="00293FBF" w:rsidDel="000134F9">
          <w:rPr>
            <w:rFonts w:ascii="Calibri" w:eastAsia="Calibri" w:hAnsi="Calibri" w:cs="Times New Roman"/>
            <w:sz w:val="24"/>
            <w:szCs w:val="24"/>
          </w:rPr>
          <w:delText>, respectiv pentru</w:delText>
        </w:r>
      </w:del>
      <w:r w:rsidRPr="00293FBF">
        <w:rPr>
          <w:rFonts w:ascii="Calibri" w:eastAsia="Calibri" w:hAnsi="Calibri" w:cs="Times New Roman"/>
          <w:sz w:val="24"/>
          <w:szCs w:val="24"/>
        </w:rPr>
        <w:t xml:space="preserve"> evaluare</w:t>
      </w:r>
      <w:del w:id="187" w:author="Daniela Balan" w:date="2018-04-24T16:12:00Z">
        <w:r w:rsidRPr="00293FBF" w:rsidDel="000134F9">
          <w:rPr>
            <w:rFonts w:ascii="Calibri" w:eastAsia="Calibri" w:hAnsi="Calibri" w:cs="Times New Roman"/>
            <w:sz w:val="24"/>
            <w:szCs w:val="24"/>
          </w:rPr>
          <w:delText>a</w:delText>
        </w:r>
      </w:del>
      <w:r w:rsidRPr="00293FBF">
        <w:rPr>
          <w:rFonts w:ascii="Calibri" w:eastAsia="Calibri" w:hAnsi="Calibri" w:cs="Times New Roman"/>
          <w:sz w:val="24"/>
          <w:szCs w:val="24"/>
        </w:rPr>
        <w:t xml:space="preserve"> tehnico-financiară anexat</w:t>
      </w:r>
      <w:ins w:id="188" w:author="Daniela Balan" w:date="2018-04-24T16:12:00Z">
        <w:r w:rsidR="000134F9">
          <w:rPr>
            <w:rFonts w:ascii="Calibri" w:eastAsia="Calibri" w:hAnsi="Calibri" w:cs="Times New Roman"/>
            <w:sz w:val="24"/>
            <w:szCs w:val="24"/>
          </w:rPr>
          <w:t>ă</w:t>
        </w:r>
      </w:ins>
      <w:del w:id="189" w:author="Daniela Balan" w:date="2018-04-24T16:12:00Z">
        <w:r w:rsidRPr="00293FBF" w:rsidDel="000134F9">
          <w:rPr>
            <w:rFonts w:ascii="Calibri" w:eastAsia="Calibri" w:hAnsi="Calibri" w:cs="Times New Roman"/>
            <w:sz w:val="24"/>
            <w:szCs w:val="24"/>
          </w:rPr>
          <w:delText>e</w:delText>
        </w:r>
      </w:del>
      <w:r w:rsidRPr="00293FBF">
        <w:rPr>
          <w:rFonts w:ascii="Calibri" w:eastAsia="Calibri" w:hAnsi="Calibri" w:cs="Times New Roman"/>
          <w:sz w:val="24"/>
          <w:szCs w:val="24"/>
        </w:rPr>
        <w:t xml:space="preserve"> la Ghidul Sol</w:t>
      </w:r>
      <w:r w:rsidR="00DB4CC9" w:rsidRPr="00293FBF">
        <w:rPr>
          <w:rFonts w:ascii="Calibri" w:eastAsia="Calibri" w:hAnsi="Calibri" w:cs="Times New Roman"/>
          <w:sz w:val="24"/>
          <w:szCs w:val="24"/>
        </w:rPr>
        <w:t>i</w:t>
      </w:r>
      <w:r w:rsidRPr="00293FBF">
        <w:rPr>
          <w:rFonts w:ascii="Calibri" w:eastAsia="Calibri" w:hAnsi="Calibri" w:cs="Times New Roman"/>
          <w:sz w:val="24"/>
          <w:szCs w:val="24"/>
        </w:rPr>
        <w:t>citantului – condiții specifice de accesare a fondurilor din POAT 2014-2020</w:t>
      </w:r>
      <w:r w:rsidRPr="00293FBF">
        <w:rPr>
          <w:rFonts w:ascii="Calibri" w:hAnsi="Calibri"/>
          <w:sz w:val="24"/>
          <w:szCs w:val="20"/>
        </w:rPr>
        <w:t xml:space="preserve">. </w:t>
      </w:r>
    </w:p>
    <w:p w14:paraId="1F048C67" w14:textId="77777777" w:rsidR="000A2C1B" w:rsidRPr="00293FBF" w:rsidRDefault="000A2C1B" w:rsidP="000A2C1B">
      <w:pPr>
        <w:adjustRightInd w:val="0"/>
        <w:snapToGrid w:val="0"/>
        <w:spacing w:before="120" w:after="120" w:line="240" w:lineRule="auto"/>
        <w:jc w:val="both"/>
        <w:rPr>
          <w:rFonts w:ascii="Calibri" w:hAnsi="Calibri"/>
          <w:sz w:val="24"/>
          <w:szCs w:val="20"/>
        </w:rPr>
      </w:pPr>
      <w:r w:rsidRPr="00293FBF">
        <w:rPr>
          <w:rFonts w:ascii="Calibri" w:hAnsi="Calibri"/>
          <w:sz w:val="24"/>
          <w:szCs w:val="20"/>
        </w:rPr>
        <w:t>Cererea de finanţare trebuie să obţină răspunsuri pozitive la toate întrebările menţionate în ace</w:t>
      </w:r>
      <w:ins w:id="190" w:author="Daniela Balan" w:date="2018-04-24T16:12:00Z">
        <w:r w:rsidR="000134F9">
          <w:rPr>
            <w:rFonts w:ascii="Calibri" w:hAnsi="Calibri"/>
            <w:sz w:val="24"/>
            <w:szCs w:val="20"/>
          </w:rPr>
          <w:t>a</w:t>
        </w:r>
      </w:ins>
      <w:r w:rsidRPr="00293FBF">
        <w:rPr>
          <w:rFonts w:ascii="Calibri" w:hAnsi="Calibri"/>
          <w:sz w:val="24"/>
          <w:szCs w:val="20"/>
        </w:rPr>
        <w:t>st</w:t>
      </w:r>
      <w:ins w:id="191" w:author="Daniela Balan" w:date="2018-04-24T16:12:00Z">
        <w:r w:rsidR="000134F9">
          <w:rPr>
            <w:rFonts w:ascii="Calibri" w:hAnsi="Calibri"/>
            <w:sz w:val="24"/>
            <w:szCs w:val="20"/>
          </w:rPr>
          <w:t>ă</w:t>
        </w:r>
      </w:ins>
      <w:del w:id="192" w:author="Daniela Balan" w:date="2018-04-24T16:12:00Z">
        <w:r w:rsidRPr="00293FBF" w:rsidDel="000134F9">
          <w:rPr>
            <w:rFonts w:ascii="Calibri" w:hAnsi="Calibri"/>
            <w:sz w:val="24"/>
            <w:szCs w:val="20"/>
          </w:rPr>
          <w:delText>e</w:delText>
        </w:r>
      </w:del>
      <w:r w:rsidRPr="00293FBF">
        <w:rPr>
          <w:rFonts w:ascii="Calibri" w:hAnsi="Calibri"/>
          <w:sz w:val="24"/>
          <w:szCs w:val="20"/>
        </w:rPr>
        <w:t xml:space="preserve"> gril</w:t>
      </w:r>
      <w:ins w:id="193" w:author="Daniela Balan" w:date="2018-04-24T16:12:00Z">
        <w:r w:rsidR="000134F9">
          <w:rPr>
            <w:rFonts w:ascii="Calibri" w:hAnsi="Calibri"/>
            <w:sz w:val="24"/>
            <w:szCs w:val="20"/>
          </w:rPr>
          <w:t>ă</w:t>
        </w:r>
      </w:ins>
      <w:del w:id="194" w:author="Daniela Balan" w:date="2018-04-24T16:12:00Z">
        <w:r w:rsidRPr="00293FBF" w:rsidDel="000134F9">
          <w:rPr>
            <w:rFonts w:ascii="Calibri" w:hAnsi="Calibri"/>
            <w:sz w:val="24"/>
            <w:szCs w:val="20"/>
          </w:rPr>
          <w:delText>e</w:delText>
        </w:r>
      </w:del>
      <w:r w:rsidRPr="00293FBF">
        <w:rPr>
          <w:rFonts w:ascii="Calibri" w:hAnsi="Calibri"/>
          <w:sz w:val="24"/>
          <w:szCs w:val="20"/>
        </w:rPr>
        <w:t xml:space="preserve"> pentru a trece la pasul următorul. Rezultatul pozitiv obținut la finalul procesului, </w:t>
      </w:r>
      <w:del w:id="195" w:author="Daniela Balan" w:date="2018-04-24T16:12:00Z">
        <w:r w:rsidRPr="00293FBF" w:rsidDel="000134F9">
          <w:rPr>
            <w:rFonts w:ascii="Calibri" w:hAnsi="Calibri"/>
            <w:sz w:val="24"/>
            <w:szCs w:val="20"/>
          </w:rPr>
          <w:delText xml:space="preserve">în urma evaluării tehnice și financiare, </w:delText>
        </w:r>
      </w:del>
      <w:r w:rsidRPr="00293FBF">
        <w:rPr>
          <w:rFonts w:ascii="Calibri" w:hAnsi="Calibri"/>
          <w:sz w:val="24"/>
          <w:szCs w:val="20"/>
        </w:rPr>
        <w:t>reprezintă aprobarea proiectului la finanțare.</w:t>
      </w:r>
    </w:p>
    <w:p w14:paraId="0C8B1048" w14:textId="77777777" w:rsidR="009430EA" w:rsidRPr="00293FBF" w:rsidRDefault="009430EA" w:rsidP="006E47D6">
      <w:pPr>
        <w:pStyle w:val="Heading2"/>
        <w:numPr>
          <w:ilvl w:val="1"/>
          <w:numId w:val="32"/>
        </w:numPr>
        <w:rPr>
          <w:rFonts w:eastAsia="Calibri"/>
        </w:rPr>
      </w:pPr>
      <w:bookmarkStart w:id="196" w:name="_Toc465683054"/>
      <w:r w:rsidRPr="00293FBF">
        <w:rPr>
          <w:rFonts w:eastAsia="Calibri"/>
        </w:rPr>
        <w:t>Evaluarea și selecția proiectelor în cadrul ITI Delta Dunării</w:t>
      </w:r>
      <w:bookmarkEnd w:id="196"/>
    </w:p>
    <w:p w14:paraId="4DFC4ADC" w14:textId="77777777" w:rsidR="00860461" w:rsidRPr="00293FBF" w:rsidRDefault="00860461" w:rsidP="00C35B3F">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În procesul de implementare a Strategiei Integrate de Dezvoltare Durabilă a </w:t>
      </w:r>
      <w:r w:rsidR="008F33DE" w:rsidRPr="00293FBF">
        <w:rPr>
          <w:rFonts w:ascii="Calibri" w:eastAsia="Calibri" w:hAnsi="Calibri" w:cs="Times New Roman"/>
          <w:sz w:val="24"/>
          <w:szCs w:val="24"/>
        </w:rPr>
        <w:t xml:space="preserve">Deltei </w:t>
      </w:r>
      <w:r w:rsidRPr="00293FBF">
        <w:rPr>
          <w:rFonts w:ascii="Calibri" w:eastAsia="Calibri" w:hAnsi="Calibri" w:cs="Times New Roman"/>
          <w:sz w:val="24"/>
          <w:szCs w:val="24"/>
        </w:rPr>
        <w:t>Dunării (SIDDDD)</w:t>
      </w:r>
      <w:r w:rsidR="008F33DE" w:rsidRPr="00293FBF">
        <w:rPr>
          <w:rFonts w:ascii="Calibri" w:eastAsia="Calibri" w:hAnsi="Calibri" w:cs="Times New Roman"/>
          <w:sz w:val="24"/>
          <w:szCs w:val="24"/>
        </w:rPr>
        <w:t>,</w:t>
      </w:r>
      <w:r w:rsidRPr="00293FBF">
        <w:rPr>
          <w:rFonts w:ascii="Calibri" w:eastAsia="Calibri" w:hAnsi="Calibri" w:cs="Times New Roman"/>
          <w:sz w:val="24"/>
          <w:szCs w:val="24"/>
        </w:rPr>
        <w:t xml:space="preserve"> pentru proiectele dezvoltate în teritoriul ITI se va utiliza o procedură de evaluare a relevanţei proiectului pentru strategie</w:t>
      </w:r>
      <w:r w:rsidR="00DD6D3A" w:rsidRPr="00293FBF">
        <w:rPr>
          <w:rFonts w:ascii="Calibri" w:eastAsia="Calibri" w:hAnsi="Calibri" w:cs="Times New Roman"/>
          <w:sz w:val="24"/>
          <w:szCs w:val="24"/>
        </w:rPr>
        <w:t xml:space="preserve">. În </w:t>
      </w:r>
      <w:r w:rsidRPr="00293FBF">
        <w:rPr>
          <w:rFonts w:ascii="Calibri" w:eastAsia="Calibri" w:hAnsi="Calibri" w:cs="Times New Roman"/>
          <w:sz w:val="24"/>
          <w:szCs w:val="24"/>
        </w:rPr>
        <w:t>urma acestei evaluări</w:t>
      </w:r>
      <w:r w:rsidR="00DD6D3A" w:rsidRPr="00293FBF">
        <w:rPr>
          <w:rFonts w:ascii="Calibri" w:eastAsia="Calibri" w:hAnsi="Calibri" w:cs="Times New Roman"/>
          <w:sz w:val="24"/>
          <w:szCs w:val="24"/>
        </w:rPr>
        <w:t>,</w:t>
      </w:r>
      <w:r w:rsidRPr="00293FBF">
        <w:rPr>
          <w:rFonts w:ascii="Calibri" w:eastAsia="Calibri" w:hAnsi="Calibri" w:cs="Times New Roman"/>
          <w:sz w:val="24"/>
          <w:szCs w:val="24"/>
        </w:rPr>
        <w:t xml:space="preserve"> ADI ITI Delta Dunării </w:t>
      </w:r>
      <w:r w:rsidR="00DD6D3A" w:rsidRPr="00293FBF">
        <w:rPr>
          <w:rFonts w:ascii="Calibri" w:eastAsia="Calibri" w:hAnsi="Calibri" w:cs="Times New Roman"/>
          <w:sz w:val="24"/>
          <w:szCs w:val="24"/>
        </w:rPr>
        <w:t xml:space="preserve">emite </w:t>
      </w:r>
      <w:r w:rsidRPr="00293FBF">
        <w:rPr>
          <w:rFonts w:ascii="Calibri" w:eastAsia="Calibri" w:hAnsi="Calibri" w:cs="Times New Roman"/>
          <w:sz w:val="24"/>
          <w:szCs w:val="24"/>
        </w:rPr>
        <w:t>un aviz favorabil/nefavorabil pentru respectivul proiect</w:t>
      </w:r>
      <w:r w:rsidR="00DD6D3A" w:rsidRPr="00293FBF">
        <w:rPr>
          <w:rFonts w:ascii="Calibri" w:eastAsia="Calibri" w:hAnsi="Calibri" w:cs="Times New Roman"/>
          <w:sz w:val="24"/>
          <w:szCs w:val="24"/>
        </w:rPr>
        <w:t xml:space="preserve">, </w:t>
      </w:r>
      <w:r w:rsidRPr="00293FBF">
        <w:rPr>
          <w:rFonts w:ascii="Calibri" w:eastAsia="Calibri" w:hAnsi="Calibri" w:cs="Times New Roman"/>
          <w:sz w:val="24"/>
          <w:szCs w:val="24"/>
        </w:rPr>
        <w:t xml:space="preserve">cu excepţia </w:t>
      </w:r>
      <w:r w:rsidR="00DD6D3A" w:rsidRPr="00293FBF">
        <w:rPr>
          <w:rFonts w:ascii="Calibri" w:eastAsia="Calibri" w:hAnsi="Calibri" w:cs="Times New Roman"/>
          <w:sz w:val="24"/>
          <w:szCs w:val="24"/>
        </w:rPr>
        <w:t xml:space="preserve">proiectelor </w:t>
      </w:r>
      <w:r w:rsidRPr="00293FBF">
        <w:rPr>
          <w:rFonts w:ascii="Calibri" w:eastAsia="Calibri" w:hAnsi="Calibri" w:cs="Times New Roman"/>
          <w:sz w:val="24"/>
          <w:szCs w:val="24"/>
        </w:rPr>
        <w:t xml:space="preserve">de </w:t>
      </w:r>
      <w:r w:rsidR="008F33DE" w:rsidRPr="00293FBF">
        <w:rPr>
          <w:rFonts w:ascii="Calibri" w:eastAsia="Calibri" w:hAnsi="Calibri" w:cs="Times New Roman"/>
          <w:sz w:val="24"/>
          <w:szCs w:val="24"/>
        </w:rPr>
        <w:t xml:space="preserve">pe </w:t>
      </w:r>
      <w:r w:rsidRPr="00293FBF">
        <w:rPr>
          <w:rFonts w:ascii="Calibri" w:eastAsia="Calibri" w:hAnsi="Calibri" w:cs="Times New Roman"/>
          <w:sz w:val="24"/>
          <w:szCs w:val="24"/>
        </w:rPr>
        <w:t>axa prioritară 2 a POR.</w:t>
      </w:r>
    </w:p>
    <w:p w14:paraId="62D0B64F" w14:textId="77777777" w:rsidR="00860461" w:rsidRPr="00293FBF" w:rsidRDefault="00DD6D3A" w:rsidP="00C35B3F">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Astfel</w:t>
      </w:r>
      <w:r w:rsidR="00860461" w:rsidRPr="00293FBF">
        <w:rPr>
          <w:rFonts w:ascii="Calibri" w:eastAsia="Calibri" w:hAnsi="Calibri" w:cs="Times New Roman"/>
          <w:sz w:val="24"/>
          <w:szCs w:val="24"/>
        </w:rPr>
        <w:t xml:space="preserve">, </w:t>
      </w:r>
      <w:r w:rsidR="00860461" w:rsidRPr="00293FBF">
        <w:rPr>
          <w:rFonts w:ascii="Calibri" w:eastAsia="Calibri" w:hAnsi="Calibri" w:cs="Times New Roman"/>
          <w:b/>
          <w:sz w:val="24"/>
          <w:szCs w:val="24"/>
        </w:rPr>
        <w:t>finanţarea din fonduri ESI a propunerilor de proiecte</w:t>
      </w:r>
      <w:r w:rsidR="00860461" w:rsidRPr="00293FBF">
        <w:rPr>
          <w:rFonts w:ascii="Calibri" w:eastAsia="Calibri" w:hAnsi="Calibri" w:cs="Times New Roman"/>
          <w:sz w:val="24"/>
          <w:szCs w:val="24"/>
        </w:rPr>
        <w:t xml:space="preserve"> se va face în urma obţinerii acestui </w:t>
      </w:r>
      <w:r w:rsidR="00860461" w:rsidRPr="00293FBF">
        <w:rPr>
          <w:rFonts w:ascii="Calibri" w:eastAsia="Calibri" w:hAnsi="Calibri" w:cs="Times New Roman"/>
          <w:b/>
          <w:sz w:val="24"/>
          <w:szCs w:val="24"/>
        </w:rPr>
        <w:t>aviz de conformitate cu SIDDD</w:t>
      </w:r>
      <w:r w:rsidR="008F33DE" w:rsidRPr="00293FBF">
        <w:rPr>
          <w:rFonts w:ascii="Calibri" w:eastAsia="Calibri" w:hAnsi="Calibri" w:cs="Times New Roman"/>
          <w:b/>
          <w:sz w:val="24"/>
          <w:szCs w:val="24"/>
        </w:rPr>
        <w:t>D</w:t>
      </w:r>
      <w:r w:rsidR="00860461" w:rsidRPr="00293FBF">
        <w:rPr>
          <w:rFonts w:ascii="Calibri" w:eastAsia="Calibri" w:hAnsi="Calibri" w:cs="Times New Roman"/>
          <w:sz w:val="24"/>
          <w:szCs w:val="24"/>
        </w:rPr>
        <w:t xml:space="preserve"> emis de către ADI ITI DD şi cu </w:t>
      </w:r>
      <w:r w:rsidR="00860461" w:rsidRPr="00293FBF">
        <w:rPr>
          <w:rFonts w:ascii="Calibri" w:eastAsia="Calibri" w:hAnsi="Calibri" w:cs="Times New Roman"/>
          <w:b/>
          <w:sz w:val="24"/>
          <w:szCs w:val="24"/>
        </w:rPr>
        <w:t>respectarea regulilor de eligibilitate/acordare de finanţare specifice fiecărui program (operaţional)</w:t>
      </w:r>
      <w:r w:rsidR="00860461" w:rsidRPr="00293FBF">
        <w:rPr>
          <w:rFonts w:ascii="Calibri" w:eastAsia="Calibri" w:hAnsi="Calibri" w:cs="Times New Roman"/>
          <w:sz w:val="24"/>
          <w:szCs w:val="24"/>
        </w:rPr>
        <w:t>.</w:t>
      </w:r>
    </w:p>
    <w:p w14:paraId="7BEECD1C" w14:textId="77777777" w:rsidR="00DB06CA" w:rsidRPr="00293FBF" w:rsidRDefault="004E1A42" w:rsidP="00C35B3F">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POAT va sprijini implementarea SIDDD</w:t>
      </w:r>
      <w:r w:rsidR="00DD6D3A" w:rsidRPr="00293FBF">
        <w:rPr>
          <w:rFonts w:ascii="Calibri" w:eastAsia="Calibri" w:hAnsi="Calibri" w:cs="Times New Roman"/>
          <w:sz w:val="24"/>
          <w:szCs w:val="24"/>
        </w:rPr>
        <w:t>D</w:t>
      </w:r>
      <w:r w:rsidRPr="00293FBF">
        <w:rPr>
          <w:rFonts w:ascii="Calibri" w:eastAsia="Calibri" w:hAnsi="Calibri" w:cs="Times New Roman"/>
          <w:sz w:val="24"/>
          <w:szCs w:val="24"/>
        </w:rPr>
        <w:t xml:space="preserve"> prin finanţarea, în cadrul axei prioritare 1 – </w:t>
      </w:r>
      <w:r w:rsidRPr="0044015E">
        <w:rPr>
          <w:rFonts w:ascii="Calibri" w:eastAsia="Calibri" w:hAnsi="Calibri" w:cs="Times New Roman"/>
          <w:i/>
          <w:sz w:val="24"/>
          <w:szCs w:val="24"/>
        </w:rPr>
        <w:t>Întărirea capacităţii beneficiarilor de a pregăti şi implementa proiecte finanţate din FESI şi diseminarea informaţiilor privind aceste fonduri</w:t>
      </w:r>
      <w:r w:rsidRPr="00293FBF">
        <w:rPr>
          <w:rFonts w:ascii="Calibri" w:eastAsia="Calibri" w:hAnsi="Calibri" w:cs="Times New Roman"/>
          <w:sz w:val="24"/>
          <w:szCs w:val="24"/>
        </w:rPr>
        <w:t xml:space="preserve">, a proiectului </w:t>
      </w:r>
      <w:r w:rsidRPr="00293FBF">
        <w:rPr>
          <w:rFonts w:ascii="Calibri" w:eastAsia="Calibri" w:hAnsi="Calibri" w:cs="Times New Roman"/>
          <w:i/>
          <w:sz w:val="24"/>
          <w:szCs w:val="24"/>
        </w:rPr>
        <w:t>Asistenţă tehnică pentru asigurarea funcţionării compartimentului tehnic al ADI ITI Delta Dunării</w:t>
      </w:r>
      <w:r w:rsidRPr="00293FBF">
        <w:rPr>
          <w:rFonts w:ascii="Calibri" w:eastAsia="Calibri" w:hAnsi="Calibri" w:cs="Times New Roman"/>
          <w:sz w:val="24"/>
          <w:szCs w:val="24"/>
        </w:rPr>
        <w:t>, proiect care va contribui la întărirea capacităţii administrative a ADI ITI Delta Dunării.</w:t>
      </w:r>
    </w:p>
    <w:p w14:paraId="133FB844" w14:textId="77777777" w:rsidR="002578AC" w:rsidRPr="00293FBF" w:rsidRDefault="002578AC" w:rsidP="006E47D6">
      <w:pPr>
        <w:pStyle w:val="Heading2"/>
        <w:numPr>
          <w:ilvl w:val="1"/>
          <w:numId w:val="32"/>
        </w:numPr>
        <w:rPr>
          <w:rFonts w:eastAsia="Calibri"/>
        </w:rPr>
      </w:pPr>
      <w:bookmarkStart w:id="197" w:name="_Toc465683055"/>
      <w:r w:rsidRPr="00293FBF">
        <w:rPr>
          <w:rFonts w:eastAsia="Calibri"/>
        </w:rPr>
        <w:t>Depunerea și soluționarea contestațiilor</w:t>
      </w:r>
      <w:bookmarkEnd w:id="197"/>
    </w:p>
    <w:p w14:paraId="0E8CBD62" w14:textId="77777777" w:rsidR="006E47D6" w:rsidRPr="00293FBF" w:rsidRDefault="006E47D6" w:rsidP="006E47D6">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Solicitantul are drept de contestaţie împotriva notificării de respingere</w:t>
      </w:r>
      <w:del w:id="198" w:author="Daniela Balan" w:date="2018-04-24T16:15:00Z">
        <w:r w:rsidRPr="00293FBF" w:rsidDel="000134F9">
          <w:rPr>
            <w:rFonts w:ascii="Calibri" w:eastAsia="Calibri" w:hAnsi="Calibri" w:cs="Times New Roman"/>
            <w:sz w:val="24"/>
            <w:szCs w:val="24"/>
          </w:rPr>
          <w:delText xml:space="preserve">, </w:delText>
        </w:r>
        <w:r w:rsidR="00DD0EB5" w:rsidRPr="00293FBF" w:rsidDel="000134F9">
          <w:rPr>
            <w:rFonts w:ascii="Calibri" w:eastAsia="Calibri" w:hAnsi="Calibri" w:cs="Times New Roman"/>
            <w:sz w:val="24"/>
            <w:szCs w:val="24"/>
          </w:rPr>
          <w:delText>atâ</w:delText>
        </w:r>
        <w:r w:rsidRPr="00293FBF" w:rsidDel="000134F9">
          <w:rPr>
            <w:rFonts w:ascii="Calibri" w:eastAsia="Calibri" w:hAnsi="Calibri" w:cs="Times New Roman"/>
            <w:sz w:val="24"/>
            <w:szCs w:val="24"/>
          </w:rPr>
          <w:delText>t în faza de verificare a conformității administrative și a eligibilitǎţii proiectului, cât şi în faza de evaluare tehnico-financiară a proiectului</w:delText>
        </w:r>
      </w:del>
      <w:r w:rsidRPr="00293FBF">
        <w:rPr>
          <w:rFonts w:ascii="Calibri" w:eastAsia="Calibri" w:hAnsi="Calibri" w:cs="Times New Roman"/>
          <w:sz w:val="24"/>
          <w:szCs w:val="24"/>
        </w:rPr>
        <w:t xml:space="preserve">. Contestaţia trebuie transmisă în termen de </w:t>
      </w:r>
      <w:commentRangeStart w:id="199"/>
      <w:r w:rsidRPr="00293FBF">
        <w:rPr>
          <w:rFonts w:ascii="Calibri" w:eastAsia="Calibri" w:hAnsi="Calibri" w:cs="Times New Roman"/>
          <w:sz w:val="24"/>
          <w:szCs w:val="24"/>
        </w:rPr>
        <w:t>1</w:t>
      </w:r>
      <w:ins w:id="200" w:author="Daniela Balan" w:date="2018-04-24T16:15:00Z">
        <w:r w:rsidR="000134F9">
          <w:rPr>
            <w:rFonts w:ascii="Calibri" w:eastAsia="Calibri" w:hAnsi="Calibri" w:cs="Times New Roman"/>
            <w:sz w:val="24"/>
            <w:szCs w:val="24"/>
          </w:rPr>
          <w:t>4</w:t>
        </w:r>
      </w:ins>
      <w:del w:id="201" w:author="Daniela Balan" w:date="2018-04-24T16:15:00Z">
        <w:r w:rsidRPr="00293FBF" w:rsidDel="000134F9">
          <w:rPr>
            <w:rFonts w:ascii="Calibri" w:eastAsia="Calibri" w:hAnsi="Calibri" w:cs="Times New Roman"/>
            <w:sz w:val="24"/>
            <w:szCs w:val="24"/>
          </w:rPr>
          <w:delText>0</w:delText>
        </w:r>
      </w:del>
      <w:r w:rsidRPr="00293FBF">
        <w:rPr>
          <w:rFonts w:ascii="Calibri" w:eastAsia="Calibri" w:hAnsi="Calibri" w:cs="Times New Roman"/>
          <w:sz w:val="24"/>
          <w:szCs w:val="24"/>
        </w:rPr>
        <w:t xml:space="preserve"> zile </w:t>
      </w:r>
      <w:commentRangeEnd w:id="199"/>
      <w:r w:rsidR="001354D4">
        <w:rPr>
          <w:rStyle w:val="CommentReference"/>
        </w:rPr>
        <w:commentReference w:id="199"/>
      </w:r>
      <w:del w:id="202" w:author="Daniela Balan" w:date="2018-04-24T16:15:00Z">
        <w:r w:rsidRPr="00293FBF" w:rsidDel="000134F9">
          <w:rPr>
            <w:rFonts w:ascii="Calibri" w:eastAsia="Calibri" w:hAnsi="Calibri" w:cs="Times New Roman"/>
            <w:sz w:val="24"/>
            <w:szCs w:val="24"/>
          </w:rPr>
          <w:delText xml:space="preserve">lucrătoare </w:delText>
        </w:r>
      </w:del>
      <w:r w:rsidRPr="00293FBF">
        <w:rPr>
          <w:rFonts w:ascii="Calibri" w:eastAsia="Calibri" w:hAnsi="Calibri" w:cs="Times New Roman"/>
          <w:sz w:val="24"/>
          <w:szCs w:val="24"/>
        </w:rPr>
        <w:t xml:space="preserve">de la primirea scrisorii de informare privind rezultatul evaluării Cererii de finanțare. </w:t>
      </w:r>
    </w:p>
    <w:p w14:paraId="484A0050" w14:textId="77777777" w:rsidR="000A2C1B" w:rsidRPr="00293FBF" w:rsidRDefault="000A2C1B" w:rsidP="006E47D6">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Detalii privind depunerea și soluționarea contestațiilor se găsesc în Ghidul Solicitantului </w:t>
      </w:r>
      <w:r w:rsidR="0019068A" w:rsidRPr="00293FBF">
        <w:rPr>
          <w:rFonts w:ascii="Calibri" w:eastAsia="Calibri" w:hAnsi="Calibri" w:cs="Times New Roman"/>
          <w:sz w:val="24"/>
          <w:szCs w:val="24"/>
        </w:rPr>
        <w:t>–</w:t>
      </w:r>
      <w:r w:rsidRPr="00293FBF">
        <w:rPr>
          <w:rFonts w:ascii="Calibri" w:eastAsia="Calibri" w:hAnsi="Calibri" w:cs="Times New Roman"/>
          <w:sz w:val="24"/>
          <w:szCs w:val="24"/>
        </w:rPr>
        <w:t xml:space="preserve"> condiții</w:t>
      </w:r>
      <w:r w:rsidR="0019068A" w:rsidRPr="00293FBF">
        <w:rPr>
          <w:rFonts w:ascii="Calibri" w:eastAsia="Calibri" w:hAnsi="Calibri" w:cs="Times New Roman"/>
          <w:sz w:val="24"/>
          <w:szCs w:val="24"/>
        </w:rPr>
        <w:t xml:space="preserve"> </w:t>
      </w:r>
      <w:r w:rsidRPr="00293FBF">
        <w:rPr>
          <w:rFonts w:ascii="Calibri" w:eastAsia="Calibri" w:hAnsi="Calibri" w:cs="Times New Roman"/>
          <w:sz w:val="24"/>
          <w:szCs w:val="24"/>
        </w:rPr>
        <w:t>specifice de accesare a fondurilor din POAT 2014-2020</w:t>
      </w:r>
      <w:r w:rsidR="0019068A" w:rsidRPr="00293FBF">
        <w:rPr>
          <w:rFonts w:ascii="Calibri" w:eastAsia="Calibri" w:hAnsi="Calibri" w:cs="Times New Roman"/>
          <w:sz w:val="24"/>
          <w:szCs w:val="24"/>
        </w:rPr>
        <w:t xml:space="preserve">, subcapitolul </w:t>
      </w:r>
      <w:r w:rsidR="00913CF0">
        <w:rPr>
          <w:rFonts w:ascii="Calibri" w:eastAsia="Calibri" w:hAnsi="Calibri" w:cs="Times New Roman"/>
          <w:sz w:val="24"/>
          <w:szCs w:val="24"/>
        </w:rPr>
        <w:t>5</w:t>
      </w:r>
      <w:r w:rsidR="0019068A" w:rsidRPr="00293FBF">
        <w:rPr>
          <w:rFonts w:ascii="Calibri" w:eastAsia="Calibri" w:hAnsi="Calibri" w:cs="Times New Roman"/>
          <w:sz w:val="24"/>
          <w:szCs w:val="24"/>
        </w:rPr>
        <w:t>.2.</w:t>
      </w:r>
    </w:p>
    <w:p w14:paraId="59FAE13E" w14:textId="77777777" w:rsidR="008354FB" w:rsidRPr="00293FBF" w:rsidRDefault="00E00D63" w:rsidP="00BF7073">
      <w:pPr>
        <w:pStyle w:val="Heading1"/>
        <w:rPr>
          <w:rFonts w:eastAsia="Calibri"/>
        </w:rPr>
      </w:pPr>
      <w:bookmarkStart w:id="203" w:name="_Toc465683056"/>
      <w:r w:rsidRPr="00293FBF">
        <w:rPr>
          <w:rFonts w:eastAsia="Calibri"/>
        </w:rPr>
        <w:t xml:space="preserve">CAPITOLUL </w:t>
      </w:r>
      <w:r w:rsidR="009242FE" w:rsidRPr="00293FBF">
        <w:rPr>
          <w:rFonts w:eastAsia="Calibri"/>
        </w:rPr>
        <w:t>7. Principii orizontale</w:t>
      </w:r>
      <w:bookmarkEnd w:id="203"/>
      <w:r w:rsidR="009242FE" w:rsidRPr="00293FBF">
        <w:rPr>
          <w:rFonts w:eastAsia="Calibri"/>
        </w:rPr>
        <w:t xml:space="preserve"> </w:t>
      </w:r>
    </w:p>
    <w:p w14:paraId="089FDBBF" w14:textId="77777777" w:rsidR="008354FB" w:rsidRPr="00293FBF" w:rsidRDefault="00FC3225" w:rsidP="00FC3225">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Proiectele finanțate din POAT trebuie implementate cu respectarea principiilor orizontale privind egalitatea de șanse și tratament și privind dezvoltarea durabilă. În descrierea modului în </w:t>
      </w:r>
      <w:r w:rsidRPr="00293FBF">
        <w:rPr>
          <w:rFonts w:ascii="Calibri" w:eastAsia="Calibri" w:hAnsi="Calibri" w:cs="Times New Roman"/>
          <w:sz w:val="24"/>
          <w:szCs w:val="24"/>
        </w:rPr>
        <w:lastRenderedPageBreak/>
        <w:t xml:space="preserve">care sunt aplicate aceste principii în implementarea proiectelor, beneficiarii pot utiliza </w:t>
      </w:r>
      <w:r w:rsidR="008354FB" w:rsidRPr="00293FBF">
        <w:rPr>
          <w:rFonts w:ascii="Calibri" w:eastAsia="Calibri" w:hAnsi="Calibri" w:cs="Times New Roman"/>
          <w:i/>
          <w:sz w:val="24"/>
          <w:szCs w:val="24"/>
        </w:rPr>
        <w:t>Ghid</w:t>
      </w:r>
      <w:r w:rsidRPr="00293FBF">
        <w:rPr>
          <w:rFonts w:ascii="Calibri" w:eastAsia="Calibri" w:hAnsi="Calibri" w:cs="Times New Roman"/>
          <w:i/>
          <w:sz w:val="24"/>
          <w:szCs w:val="24"/>
        </w:rPr>
        <w:t>ul</w:t>
      </w:r>
      <w:r w:rsidR="008354FB" w:rsidRPr="00293FBF">
        <w:rPr>
          <w:rFonts w:ascii="Calibri" w:eastAsia="Calibri" w:hAnsi="Calibri" w:cs="Times New Roman"/>
          <w:i/>
          <w:sz w:val="24"/>
          <w:szCs w:val="24"/>
        </w:rPr>
        <w:t xml:space="preserve"> privind integrarea principiilor orizontale în cadrul proiectelor finanţate din Fondurile Europene Structurale şi de Investiţii 2014-2020</w:t>
      </w:r>
      <w:r w:rsidRPr="00293FBF">
        <w:rPr>
          <w:rFonts w:ascii="Calibri" w:eastAsia="Calibri" w:hAnsi="Calibri" w:cs="Times New Roman"/>
          <w:i/>
          <w:sz w:val="24"/>
          <w:szCs w:val="24"/>
        </w:rPr>
        <w:t>:</w:t>
      </w:r>
    </w:p>
    <w:p w14:paraId="77BDE827" w14:textId="77777777" w:rsidR="008354FB" w:rsidRPr="00293FBF" w:rsidRDefault="008354FB" w:rsidP="00FC3225">
      <w:pPr>
        <w:pStyle w:val="ListParagraph"/>
        <w:numPr>
          <w:ilvl w:val="0"/>
          <w:numId w:val="30"/>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partea I – Egalitatea de şanse și de tratament </w:t>
      </w:r>
    </w:p>
    <w:p w14:paraId="4B802218" w14:textId="77777777" w:rsidR="008354FB" w:rsidRPr="00293FBF" w:rsidRDefault="008354FB" w:rsidP="00FC3225">
      <w:pPr>
        <w:pStyle w:val="ListParagraph"/>
        <w:numPr>
          <w:ilvl w:val="0"/>
          <w:numId w:val="30"/>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partea a II-a – Dezvoltarea durabilă</w:t>
      </w:r>
    </w:p>
    <w:p w14:paraId="0DA8CB5D" w14:textId="77777777" w:rsidR="008354FB" w:rsidRPr="00293FBF" w:rsidRDefault="00FC3225" w:rsidP="009430EA">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Ghidul poate fi descărcat </w:t>
      </w:r>
      <w:r w:rsidR="00BF7073" w:rsidRPr="00293FBF">
        <w:rPr>
          <w:rFonts w:ascii="Calibri" w:eastAsia="Calibri" w:hAnsi="Calibri" w:cs="Times New Roman"/>
          <w:sz w:val="24"/>
          <w:szCs w:val="24"/>
        </w:rPr>
        <w:t xml:space="preserve">la adresa </w:t>
      </w:r>
      <w:hyperlink r:id="rId37" w:history="1">
        <w:r w:rsidR="00BF7073" w:rsidRPr="00293FBF">
          <w:rPr>
            <w:rStyle w:val="Hyperlink"/>
          </w:rPr>
          <w:t>http://www.fonduri-ue.ro/orientari-beneficiari</w:t>
        </w:r>
      </w:hyperlink>
      <w:r w:rsidR="00BF7073" w:rsidRPr="00293FBF">
        <w:t>.</w:t>
      </w:r>
    </w:p>
    <w:p w14:paraId="1F8E5DB1" w14:textId="77777777" w:rsidR="002578AC" w:rsidRPr="00293FBF" w:rsidRDefault="00E00D63" w:rsidP="00BF7073">
      <w:pPr>
        <w:pStyle w:val="Heading1"/>
        <w:rPr>
          <w:rFonts w:eastAsia="Calibri"/>
        </w:rPr>
      </w:pPr>
      <w:bookmarkStart w:id="204" w:name="_Toc465683057"/>
      <w:r w:rsidRPr="00293FBF">
        <w:rPr>
          <w:rFonts w:eastAsia="Calibri"/>
        </w:rPr>
        <w:t xml:space="preserve">CAPITOLUL </w:t>
      </w:r>
      <w:r w:rsidR="009242FE" w:rsidRPr="00293FBF">
        <w:rPr>
          <w:rFonts w:eastAsia="Calibri"/>
        </w:rPr>
        <w:t xml:space="preserve">8. </w:t>
      </w:r>
      <w:r w:rsidR="002578AC" w:rsidRPr="00293FBF">
        <w:rPr>
          <w:rFonts w:eastAsia="Calibri"/>
        </w:rPr>
        <w:t>Contractarea proiectelor</w:t>
      </w:r>
      <w:bookmarkEnd w:id="204"/>
      <w:r w:rsidR="006F292A" w:rsidRPr="00293FBF">
        <w:rPr>
          <w:rFonts w:eastAsia="Calibri"/>
        </w:rPr>
        <w:t xml:space="preserve"> </w:t>
      </w:r>
    </w:p>
    <w:p w14:paraId="33AD1DE7" w14:textId="77777777" w:rsidR="004F50E9" w:rsidRPr="00293FBF" w:rsidRDefault="004F50E9" w:rsidP="004F50E9">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Dacă propunerea de proiect îndeplineşte toate cerinţele impuse de procesul de evaluare, AM POAT va întocmi documentele necesare în vederea </w:t>
      </w:r>
      <w:r w:rsidR="000A2C1B" w:rsidRPr="00293FBF">
        <w:rPr>
          <w:rFonts w:ascii="Calibri" w:eastAsia="Calibri" w:hAnsi="Calibri" w:cs="Times New Roman"/>
          <w:sz w:val="24"/>
          <w:szCs w:val="24"/>
        </w:rPr>
        <w:t>contractării</w:t>
      </w:r>
      <w:r w:rsidRPr="00293FBF">
        <w:rPr>
          <w:rFonts w:ascii="Calibri" w:eastAsia="Calibri" w:hAnsi="Calibri" w:cs="Times New Roman"/>
          <w:sz w:val="24"/>
          <w:szCs w:val="24"/>
        </w:rPr>
        <w:t xml:space="preserve"> proiectului.</w:t>
      </w:r>
    </w:p>
    <w:p w14:paraId="1360EF27" w14:textId="77777777" w:rsidR="004F50E9" w:rsidRPr="00293FBF" w:rsidRDefault="004F50E9" w:rsidP="004F50E9">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Pentru fiecare proiect finanţat se va semna un contract de finanţare/decizie de finanţare între beneficiari şi AM POAT în care vor fi stipulate drepturile, obligaţiile şi responsabilităţile fiecărei părți. </w:t>
      </w:r>
    </w:p>
    <w:p w14:paraId="08C3628B" w14:textId="77777777" w:rsidR="004F50E9" w:rsidRPr="00293FBF" w:rsidRDefault="004F50E9" w:rsidP="004F50E9">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Tipul de contract încheiat între autoritatea de management şi beneficiari se va stabili în funcţie de tipul de beneficiari implicaţi, astfel:</w:t>
      </w:r>
    </w:p>
    <w:p w14:paraId="4AA82AE3" w14:textId="77777777" w:rsidR="004F50E9" w:rsidRPr="00293FBF" w:rsidRDefault="004F50E9" w:rsidP="004F50E9">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1. Cu instituţii din afara Ministerului </w:t>
      </w:r>
      <w:del w:id="205" w:author="Gabriela Popescu" w:date="2018-04-24T09:02:00Z">
        <w:r w:rsidR="004C0EBB" w:rsidDel="00D07794">
          <w:rPr>
            <w:rFonts w:ascii="Calibri" w:eastAsia="Calibri" w:hAnsi="Calibri" w:cs="Times New Roman"/>
            <w:sz w:val="24"/>
            <w:szCs w:val="24"/>
          </w:rPr>
          <w:delText xml:space="preserve">Dezvoltării Regionale, Administrației Publice și </w:delText>
        </w:r>
      </w:del>
      <w:r w:rsidRPr="00293FBF">
        <w:rPr>
          <w:rFonts w:ascii="Calibri" w:eastAsia="Calibri" w:hAnsi="Calibri" w:cs="Times New Roman"/>
          <w:sz w:val="24"/>
          <w:szCs w:val="24"/>
        </w:rPr>
        <w:t>Fondurilor Europene (M</w:t>
      </w:r>
      <w:del w:id="206" w:author="Gabriela Popescu" w:date="2018-04-24T09:02:00Z">
        <w:r w:rsidR="004C0EBB" w:rsidDel="00D07794">
          <w:rPr>
            <w:rFonts w:ascii="Calibri" w:eastAsia="Calibri" w:hAnsi="Calibri" w:cs="Times New Roman"/>
            <w:sz w:val="24"/>
            <w:szCs w:val="24"/>
          </w:rPr>
          <w:delText>DRAP</w:delText>
        </w:r>
      </w:del>
      <w:r w:rsidRPr="00293FBF">
        <w:rPr>
          <w:rFonts w:ascii="Calibri" w:eastAsia="Calibri" w:hAnsi="Calibri" w:cs="Times New Roman"/>
          <w:sz w:val="24"/>
          <w:szCs w:val="24"/>
        </w:rPr>
        <w:t>FE): CONTRACT de finanţare</w:t>
      </w:r>
    </w:p>
    <w:p w14:paraId="30822FBE" w14:textId="77777777" w:rsidR="004F50E9" w:rsidRPr="00293FBF" w:rsidRDefault="004F50E9" w:rsidP="004F50E9">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2. Cu </w:t>
      </w:r>
      <w:r w:rsidR="00E22F26">
        <w:rPr>
          <w:rFonts w:ascii="Calibri" w:eastAsia="Calibri" w:hAnsi="Calibri" w:cs="Times New Roman"/>
          <w:sz w:val="24"/>
          <w:szCs w:val="24"/>
        </w:rPr>
        <w:t>M</w:t>
      </w:r>
      <w:del w:id="207" w:author="Gabriela Popescu" w:date="2018-04-24T09:02:00Z">
        <w:r w:rsidR="00E22F26" w:rsidDel="00D07794">
          <w:rPr>
            <w:rFonts w:ascii="Calibri" w:eastAsia="Calibri" w:hAnsi="Calibri" w:cs="Times New Roman"/>
            <w:sz w:val="24"/>
            <w:szCs w:val="24"/>
          </w:rPr>
          <w:delText>DRAP</w:delText>
        </w:r>
      </w:del>
      <w:r w:rsidR="00E22F26">
        <w:rPr>
          <w:rFonts w:ascii="Calibri" w:eastAsia="Calibri" w:hAnsi="Calibri" w:cs="Times New Roman"/>
          <w:sz w:val="24"/>
          <w:szCs w:val="24"/>
        </w:rPr>
        <w:t>FE</w:t>
      </w:r>
      <w:r w:rsidRPr="00293FBF">
        <w:rPr>
          <w:rFonts w:ascii="Calibri" w:eastAsia="Calibri" w:hAnsi="Calibri" w:cs="Times New Roman"/>
          <w:sz w:val="24"/>
          <w:szCs w:val="24"/>
        </w:rPr>
        <w:t xml:space="preserve">/structuri din </w:t>
      </w:r>
      <w:r w:rsidR="00E22F26">
        <w:rPr>
          <w:rFonts w:ascii="Calibri" w:eastAsia="Calibri" w:hAnsi="Calibri" w:cs="Times New Roman"/>
          <w:sz w:val="24"/>
          <w:szCs w:val="24"/>
        </w:rPr>
        <w:t>M</w:t>
      </w:r>
      <w:del w:id="208" w:author="Gabriela Popescu" w:date="2018-04-24T09:02:00Z">
        <w:r w:rsidR="00E22F26" w:rsidDel="00D07794">
          <w:rPr>
            <w:rFonts w:ascii="Calibri" w:eastAsia="Calibri" w:hAnsi="Calibri" w:cs="Times New Roman"/>
            <w:sz w:val="24"/>
            <w:szCs w:val="24"/>
          </w:rPr>
          <w:delText>DRAP</w:delText>
        </w:r>
      </w:del>
      <w:r w:rsidR="00E22F26">
        <w:rPr>
          <w:rFonts w:ascii="Calibri" w:eastAsia="Calibri" w:hAnsi="Calibri" w:cs="Times New Roman"/>
          <w:sz w:val="24"/>
          <w:szCs w:val="24"/>
        </w:rPr>
        <w:t>FE</w:t>
      </w:r>
      <w:r w:rsidRPr="00293FBF">
        <w:rPr>
          <w:rFonts w:ascii="Calibri" w:eastAsia="Calibri" w:hAnsi="Calibri" w:cs="Times New Roman"/>
          <w:sz w:val="24"/>
          <w:szCs w:val="24"/>
        </w:rPr>
        <w:t>: DECIZIE de finanţare</w:t>
      </w:r>
    </w:p>
    <w:p w14:paraId="0D6E475F" w14:textId="77777777" w:rsidR="004F50E9" w:rsidRPr="00293FBF" w:rsidRDefault="004F50E9" w:rsidP="004F50E9">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Astfel, </w:t>
      </w:r>
    </w:p>
    <w:p w14:paraId="5AB4B597" w14:textId="72A76B18" w:rsidR="004F50E9" w:rsidRPr="00293FBF" w:rsidRDefault="004F50E9" w:rsidP="004F50E9">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Contract de finanţare este actul juridic încheiat </w:t>
      </w:r>
      <w:ins w:id="209" w:author="Raluca Buza" w:date="2018-05-07T09:54:00Z">
        <w:r w:rsidR="00BE1C2D">
          <w:rPr>
            <w:rFonts w:ascii="Calibri" w:eastAsia="Calibri" w:hAnsi="Calibri" w:cs="Times New Roman"/>
            <w:sz w:val="24"/>
            <w:szCs w:val="24"/>
          </w:rPr>
          <w:t>între</w:t>
        </w:r>
      </w:ins>
      <w:ins w:id="210" w:author="Raluca Buza" w:date="2018-05-07T09:53:00Z">
        <w:r w:rsidR="00BE1C2D">
          <w:rPr>
            <w:rFonts w:ascii="Calibri" w:eastAsia="Calibri" w:hAnsi="Calibri" w:cs="Times New Roman"/>
            <w:sz w:val="24"/>
            <w:szCs w:val="24"/>
          </w:rPr>
          <w:t xml:space="preserve"> AM POAT </w:t>
        </w:r>
      </w:ins>
      <w:del w:id="211" w:author="Raluca Buza" w:date="2018-05-07T09:54:00Z">
        <w:r w:rsidRPr="00293FBF" w:rsidDel="00BE1C2D">
          <w:rPr>
            <w:rFonts w:ascii="Calibri" w:eastAsia="Calibri" w:hAnsi="Calibri" w:cs="Times New Roman"/>
            <w:sz w:val="24"/>
            <w:szCs w:val="24"/>
          </w:rPr>
          <w:delText xml:space="preserve">cu </w:delText>
        </w:r>
      </w:del>
      <w:ins w:id="212" w:author="Raluca Buza" w:date="2018-05-07T09:54:00Z">
        <w:r w:rsidR="00BE1C2D">
          <w:rPr>
            <w:rFonts w:ascii="Calibri" w:eastAsia="Calibri" w:hAnsi="Calibri" w:cs="Times New Roman"/>
            <w:sz w:val="24"/>
            <w:szCs w:val="24"/>
          </w:rPr>
          <w:t>și</w:t>
        </w:r>
        <w:r w:rsidR="00BE1C2D" w:rsidRPr="00293FBF">
          <w:rPr>
            <w:rFonts w:ascii="Calibri" w:eastAsia="Calibri" w:hAnsi="Calibri" w:cs="Times New Roman"/>
            <w:sz w:val="24"/>
            <w:szCs w:val="24"/>
          </w:rPr>
          <w:t xml:space="preserve"> </w:t>
        </w:r>
      </w:ins>
      <w:del w:id="213" w:author="Raluca Buza" w:date="2018-05-07T09:53:00Z">
        <w:r w:rsidRPr="00293FBF" w:rsidDel="00BE1C2D">
          <w:rPr>
            <w:rFonts w:ascii="Calibri" w:eastAsia="Calibri" w:hAnsi="Calibri" w:cs="Times New Roman"/>
            <w:sz w:val="24"/>
            <w:szCs w:val="24"/>
          </w:rPr>
          <w:delText>instituţiile</w:delText>
        </w:r>
      </w:del>
      <w:ins w:id="214" w:author="Raluca Buza" w:date="2018-05-07T09:53:00Z">
        <w:r w:rsidR="00BE1C2D" w:rsidRPr="00293FBF">
          <w:rPr>
            <w:rFonts w:ascii="Calibri" w:eastAsia="Calibri" w:hAnsi="Calibri" w:cs="Times New Roman"/>
            <w:sz w:val="24"/>
            <w:szCs w:val="24"/>
          </w:rPr>
          <w:t>instituți</w:t>
        </w:r>
      </w:ins>
      <w:ins w:id="215" w:author="Raluca Buza" w:date="2018-05-07T09:56:00Z">
        <w:r w:rsidR="002B6624">
          <w:rPr>
            <w:rFonts w:ascii="Calibri" w:eastAsia="Calibri" w:hAnsi="Calibri" w:cs="Times New Roman"/>
            <w:sz w:val="24"/>
            <w:szCs w:val="24"/>
          </w:rPr>
          <w:t>a</w:t>
        </w:r>
      </w:ins>
      <w:r w:rsidRPr="00293FBF">
        <w:rPr>
          <w:rFonts w:ascii="Calibri" w:eastAsia="Calibri" w:hAnsi="Calibri" w:cs="Times New Roman"/>
          <w:sz w:val="24"/>
          <w:szCs w:val="24"/>
        </w:rPr>
        <w:t xml:space="preserve"> </w:t>
      </w:r>
      <w:del w:id="216" w:author="Raluca Buza" w:date="2018-05-07T09:56:00Z">
        <w:r w:rsidRPr="00293FBF" w:rsidDel="002B6624">
          <w:rPr>
            <w:rFonts w:ascii="Calibri" w:eastAsia="Calibri" w:hAnsi="Calibri" w:cs="Times New Roman"/>
            <w:sz w:val="24"/>
            <w:szCs w:val="24"/>
          </w:rPr>
          <w:delText>beneficiare</w:delText>
        </w:r>
      </w:del>
      <w:ins w:id="217" w:author="Raluca Buza" w:date="2018-05-07T09:56:00Z">
        <w:r w:rsidR="002B6624" w:rsidRPr="00293FBF">
          <w:rPr>
            <w:rFonts w:ascii="Calibri" w:eastAsia="Calibri" w:hAnsi="Calibri" w:cs="Times New Roman"/>
            <w:sz w:val="24"/>
            <w:szCs w:val="24"/>
          </w:rPr>
          <w:t>beneficiar</w:t>
        </w:r>
        <w:r w:rsidR="002B6624">
          <w:rPr>
            <w:rFonts w:ascii="Calibri" w:eastAsia="Calibri" w:hAnsi="Calibri" w:cs="Times New Roman"/>
            <w:sz w:val="24"/>
            <w:szCs w:val="24"/>
          </w:rPr>
          <w:t>ă a finanțării nerambursabile</w:t>
        </w:r>
      </w:ins>
      <w:r w:rsidRPr="00293FBF">
        <w:rPr>
          <w:rFonts w:ascii="Calibri" w:eastAsia="Calibri" w:hAnsi="Calibri" w:cs="Times New Roman"/>
          <w:sz w:val="24"/>
          <w:szCs w:val="24"/>
        </w:rPr>
        <w:t xml:space="preserve">, cu excepţia </w:t>
      </w:r>
      <w:r w:rsidR="00E22F26">
        <w:rPr>
          <w:rFonts w:ascii="Calibri" w:eastAsia="Calibri" w:hAnsi="Calibri" w:cs="Times New Roman"/>
          <w:sz w:val="24"/>
          <w:szCs w:val="24"/>
        </w:rPr>
        <w:t>M</w:t>
      </w:r>
      <w:del w:id="218" w:author="Gabriela Popescu" w:date="2018-04-24T09:02:00Z">
        <w:r w:rsidR="00E22F26" w:rsidDel="00D07794">
          <w:rPr>
            <w:rFonts w:ascii="Calibri" w:eastAsia="Calibri" w:hAnsi="Calibri" w:cs="Times New Roman"/>
            <w:sz w:val="24"/>
            <w:szCs w:val="24"/>
          </w:rPr>
          <w:delText>DRAP</w:delText>
        </w:r>
      </w:del>
      <w:r w:rsidR="00E22F26">
        <w:rPr>
          <w:rFonts w:ascii="Calibri" w:eastAsia="Calibri" w:hAnsi="Calibri" w:cs="Times New Roman"/>
          <w:sz w:val="24"/>
          <w:szCs w:val="24"/>
        </w:rPr>
        <w:t>FE</w:t>
      </w:r>
      <w:r w:rsidRPr="00293FBF">
        <w:rPr>
          <w:rFonts w:ascii="Calibri" w:eastAsia="Calibri" w:hAnsi="Calibri" w:cs="Times New Roman"/>
          <w:sz w:val="24"/>
          <w:szCs w:val="24"/>
        </w:rPr>
        <w:t xml:space="preserve"> şi a structurilor din Ministerul </w:t>
      </w:r>
      <w:del w:id="219" w:author="Gabriela Popescu" w:date="2018-04-24T09:02:00Z">
        <w:r w:rsidR="00E22F26" w:rsidDel="00D07794">
          <w:rPr>
            <w:rFonts w:ascii="Calibri" w:eastAsia="Calibri" w:hAnsi="Calibri" w:cs="Times New Roman"/>
            <w:sz w:val="24"/>
            <w:szCs w:val="24"/>
          </w:rPr>
          <w:delText xml:space="preserve">Dezvoltării Regionale, Administrației Publice și </w:delText>
        </w:r>
      </w:del>
      <w:r w:rsidRPr="00293FBF">
        <w:rPr>
          <w:rFonts w:ascii="Calibri" w:eastAsia="Calibri" w:hAnsi="Calibri" w:cs="Times New Roman"/>
          <w:sz w:val="24"/>
          <w:szCs w:val="24"/>
        </w:rPr>
        <w:t>Fondurilor Europene, semnat de Ordonatorul Principal de Credite al AM POAT şi reprezentantul legal al beneficiarului.</w:t>
      </w:r>
    </w:p>
    <w:p w14:paraId="61A756E4" w14:textId="77777777" w:rsidR="00C24BAA" w:rsidRDefault="004F50E9" w:rsidP="004F50E9">
      <w:pPr>
        <w:spacing w:before="120" w:after="120" w:line="240" w:lineRule="auto"/>
        <w:jc w:val="both"/>
        <w:rPr>
          <w:ins w:id="220" w:author="Raluca Buza" w:date="2018-05-02T16:07:00Z"/>
          <w:rFonts w:ascii="Calibri" w:eastAsia="Calibri" w:hAnsi="Calibri" w:cs="Times New Roman"/>
          <w:sz w:val="24"/>
          <w:szCs w:val="24"/>
        </w:rPr>
      </w:pPr>
      <w:commentRangeStart w:id="221"/>
      <w:commentRangeStart w:id="222"/>
      <w:r w:rsidRPr="00293FBF">
        <w:rPr>
          <w:rFonts w:ascii="Calibri" w:eastAsia="Calibri" w:hAnsi="Calibri" w:cs="Times New Roman"/>
          <w:sz w:val="24"/>
          <w:szCs w:val="24"/>
        </w:rPr>
        <w:t xml:space="preserve">Decizia de finanţare este actul juridic semnat de Ordonatorul Principal de Credite al AM POAT în vederea aprobării spre finanţare a proiectului depus pentru </w:t>
      </w:r>
      <w:r w:rsidR="00E22F26">
        <w:rPr>
          <w:rFonts w:ascii="Calibri" w:eastAsia="Calibri" w:hAnsi="Calibri" w:cs="Times New Roman"/>
          <w:sz w:val="24"/>
          <w:szCs w:val="24"/>
        </w:rPr>
        <w:t>M</w:t>
      </w:r>
      <w:del w:id="223" w:author="Gabriela Popescu" w:date="2018-04-24T09:03:00Z">
        <w:r w:rsidR="00E22F26" w:rsidDel="00D07794">
          <w:rPr>
            <w:rFonts w:ascii="Calibri" w:eastAsia="Calibri" w:hAnsi="Calibri" w:cs="Times New Roman"/>
            <w:sz w:val="24"/>
            <w:szCs w:val="24"/>
          </w:rPr>
          <w:delText>DRAP</w:delText>
        </w:r>
      </w:del>
      <w:r w:rsidR="00E22F26">
        <w:rPr>
          <w:rFonts w:ascii="Calibri" w:eastAsia="Calibri" w:hAnsi="Calibri" w:cs="Times New Roman"/>
          <w:sz w:val="24"/>
          <w:szCs w:val="24"/>
        </w:rPr>
        <w:t>FE</w:t>
      </w:r>
      <w:r w:rsidRPr="00293FBF">
        <w:rPr>
          <w:rFonts w:ascii="Calibri" w:eastAsia="Calibri" w:hAnsi="Calibri" w:cs="Times New Roman"/>
          <w:sz w:val="24"/>
          <w:szCs w:val="24"/>
        </w:rPr>
        <w:t xml:space="preserve"> şi/sau pentru structurile beneficiare din cadrul </w:t>
      </w:r>
      <w:r w:rsidR="00E22F26">
        <w:rPr>
          <w:rFonts w:ascii="Calibri" w:eastAsia="Calibri" w:hAnsi="Calibri" w:cs="Times New Roman"/>
          <w:sz w:val="24"/>
          <w:szCs w:val="24"/>
        </w:rPr>
        <w:t>M</w:t>
      </w:r>
      <w:del w:id="224" w:author="Gabriela Popescu" w:date="2018-04-24T09:03:00Z">
        <w:r w:rsidR="00E22F26" w:rsidDel="00D07794">
          <w:rPr>
            <w:rFonts w:ascii="Calibri" w:eastAsia="Calibri" w:hAnsi="Calibri" w:cs="Times New Roman"/>
            <w:sz w:val="24"/>
            <w:szCs w:val="24"/>
          </w:rPr>
          <w:delText>DRAP</w:delText>
        </w:r>
      </w:del>
      <w:r w:rsidR="00E22F26">
        <w:rPr>
          <w:rFonts w:ascii="Calibri" w:eastAsia="Calibri" w:hAnsi="Calibri" w:cs="Times New Roman"/>
          <w:sz w:val="24"/>
          <w:szCs w:val="24"/>
        </w:rPr>
        <w:t>FE</w:t>
      </w:r>
      <w:r w:rsidRPr="00293FBF">
        <w:rPr>
          <w:rFonts w:ascii="Calibri" w:eastAsia="Calibri" w:hAnsi="Calibri" w:cs="Times New Roman"/>
          <w:sz w:val="24"/>
          <w:szCs w:val="24"/>
        </w:rPr>
        <w:t>.</w:t>
      </w:r>
      <w:commentRangeEnd w:id="221"/>
      <w:r w:rsidR="005C79D8">
        <w:rPr>
          <w:rStyle w:val="CommentReference"/>
        </w:rPr>
        <w:commentReference w:id="221"/>
      </w:r>
      <w:commentRangeEnd w:id="222"/>
      <w:r w:rsidR="00DC7123">
        <w:rPr>
          <w:rStyle w:val="CommentReference"/>
        </w:rPr>
        <w:commentReference w:id="222"/>
      </w:r>
    </w:p>
    <w:p w14:paraId="6BBD5E63" w14:textId="1904A77E" w:rsidR="005E630F" w:rsidRPr="00293FBF" w:rsidDel="00890ECC" w:rsidRDefault="005E630F" w:rsidP="004F50E9">
      <w:pPr>
        <w:spacing w:before="120" w:after="120" w:line="240" w:lineRule="auto"/>
        <w:jc w:val="both"/>
        <w:rPr>
          <w:del w:id="225" w:author="Raluca Buza" w:date="2018-05-02T16:38:00Z"/>
          <w:rFonts w:ascii="Calibri" w:eastAsia="Calibri" w:hAnsi="Calibri" w:cs="Times New Roman"/>
          <w:sz w:val="24"/>
          <w:szCs w:val="24"/>
        </w:rPr>
      </w:pPr>
    </w:p>
    <w:p w14:paraId="5ADAFBF1" w14:textId="77777777" w:rsidR="004F50E9" w:rsidRPr="00293FBF" w:rsidRDefault="004F50E9" w:rsidP="004F50E9">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Contractul/decizia de finanțare este structurat/ă în Condiții generale și Anexe care cuprind Condiții specifice, Cererea de finanțare aprobată, Măsuri de informare și publicitate, Monitorizarea și raportarea și, dacă este cazul, Acordul înch</w:t>
      </w:r>
      <w:bookmarkStart w:id="226" w:name="_GoBack"/>
      <w:bookmarkEnd w:id="226"/>
      <w:r w:rsidRPr="00293FBF">
        <w:rPr>
          <w:rFonts w:ascii="Calibri" w:eastAsia="Calibri" w:hAnsi="Calibri" w:cs="Times New Roman"/>
          <w:sz w:val="24"/>
          <w:szCs w:val="24"/>
        </w:rPr>
        <w:t>eiat între Beneficiar și Parteneri.</w:t>
      </w:r>
    </w:p>
    <w:p w14:paraId="1E002FAF" w14:textId="77777777" w:rsidR="00CE306D" w:rsidRPr="00293FBF" w:rsidRDefault="00CE306D" w:rsidP="004F50E9">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Format</w:t>
      </w:r>
      <w:r w:rsidR="00396C5D" w:rsidRPr="00293FBF">
        <w:rPr>
          <w:rFonts w:ascii="Calibri" w:eastAsia="Calibri" w:hAnsi="Calibri" w:cs="Times New Roman"/>
          <w:sz w:val="24"/>
          <w:szCs w:val="24"/>
        </w:rPr>
        <w:t>e</w:t>
      </w:r>
      <w:r w:rsidRPr="00293FBF">
        <w:rPr>
          <w:rFonts w:ascii="Calibri" w:eastAsia="Calibri" w:hAnsi="Calibri" w:cs="Times New Roman"/>
          <w:sz w:val="24"/>
          <w:szCs w:val="24"/>
        </w:rPr>
        <w:t>l</w:t>
      </w:r>
      <w:r w:rsidR="00396C5D" w:rsidRPr="00293FBF">
        <w:rPr>
          <w:rFonts w:ascii="Calibri" w:eastAsia="Calibri" w:hAnsi="Calibri" w:cs="Times New Roman"/>
          <w:sz w:val="24"/>
          <w:szCs w:val="24"/>
        </w:rPr>
        <w:t>e</w:t>
      </w:r>
      <w:r w:rsidRPr="00293FBF">
        <w:rPr>
          <w:rFonts w:ascii="Calibri" w:eastAsia="Calibri" w:hAnsi="Calibri" w:cs="Times New Roman"/>
          <w:sz w:val="24"/>
          <w:szCs w:val="24"/>
        </w:rPr>
        <w:t xml:space="preserve"> standard</w:t>
      </w:r>
      <w:r w:rsidR="00396C5D" w:rsidRPr="00293FBF">
        <w:rPr>
          <w:rFonts w:ascii="Calibri" w:eastAsia="Calibri" w:hAnsi="Calibri" w:cs="Times New Roman"/>
          <w:sz w:val="24"/>
          <w:szCs w:val="24"/>
        </w:rPr>
        <w:t xml:space="preserve"> sunt</w:t>
      </w:r>
      <w:r w:rsidRPr="00293FBF">
        <w:rPr>
          <w:rFonts w:ascii="Calibri" w:eastAsia="Calibri" w:hAnsi="Calibri" w:cs="Times New Roman"/>
          <w:sz w:val="24"/>
          <w:szCs w:val="24"/>
        </w:rPr>
        <w:t xml:space="preserve"> </w:t>
      </w:r>
      <w:r w:rsidR="00396C5D" w:rsidRPr="00293FBF">
        <w:rPr>
          <w:rFonts w:ascii="Calibri" w:eastAsia="Calibri" w:hAnsi="Calibri" w:cs="Times New Roman"/>
          <w:sz w:val="24"/>
          <w:szCs w:val="24"/>
        </w:rPr>
        <w:t>prevăzute în Ghidul Solicitantului – condiții specifice pentru accesarea fondurilor din POAT 2014-2020</w:t>
      </w:r>
      <w:r w:rsidRPr="00293FBF">
        <w:rPr>
          <w:rFonts w:ascii="Calibri" w:eastAsia="Calibri" w:hAnsi="Calibri" w:cs="Times New Roman"/>
          <w:sz w:val="24"/>
          <w:szCs w:val="24"/>
        </w:rPr>
        <w:t>.</w:t>
      </w:r>
    </w:p>
    <w:p w14:paraId="08320BF8" w14:textId="77777777" w:rsidR="002578AC" w:rsidRPr="00293FBF" w:rsidRDefault="00E00D63" w:rsidP="00BF7073">
      <w:pPr>
        <w:pStyle w:val="Heading1"/>
        <w:rPr>
          <w:rFonts w:eastAsia="Calibri"/>
        </w:rPr>
      </w:pPr>
      <w:bookmarkStart w:id="227" w:name="_Toc465683058"/>
      <w:r w:rsidRPr="009320AC">
        <w:rPr>
          <w:rFonts w:eastAsia="Calibri"/>
        </w:rPr>
        <w:t>CAPITOLUL 9</w:t>
      </w:r>
      <w:r w:rsidR="002578AC" w:rsidRPr="009320AC">
        <w:rPr>
          <w:rFonts w:eastAsia="Calibri"/>
        </w:rPr>
        <w:t xml:space="preserve">. </w:t>
      </w:r>
      <w:r w:rsidRPr="009320AC">
        <w:rPr>
          <w:rFonts w:eastAsia="Calibri"/>
        </w:rPr>
        <w:t>Informare și publicitate</w:t>
      </w:r>
      <w:bookmarkEnd w:id="227"/>
    </w:p>
    <w:p w14:paraId="0301CFD6" w14:textId="77777777" w:rsidR="00293FBF" w:rsidRPr="009320AC" w:rsidRDefault="00293FBF" w:rsidP="00293FBF">
      <w:pPr>
        <w:spacing w:before="120" w:after="120" w:line="240" w:lineRule="auto"/>
        <w:jc w:val="both"/>
        <w:rPr>
          <w:rFonts w:ascii="Calibri" w:eastAsia="Calibri" w:hAnsi="Calibri" w:cs="Times New Roman"/>
          <w:sz w:val="24"/>
          <w:szCs w:val="24"/>
        </w:rPr>
      </w:pPr>
      <w:r w:rsidRPr="009320AC">
        <w:rPr>
          <w:rFonts w:ascii="Calibri" w:eastAsia="Calibri" w:hAnsi="Calibri" w:cs="Times New Roman"/>
          <w:sz w:val="24"/>
          <w:szCs w:val="24"/>
        </w:rPr>
        <w:t xml:space="preserve">În scopul asigurării identităţii vizuale şi pentru respectarea unitară a regulilor privind vizibilitatea, activităţile de informare şi publicitate desfăşurate în cadrul proiectului se vor realiza cu respectarea regulilor prevăzute în Manualul de identitate vizuală pentru Instrumente Structurale 2014-2020 (care poate fi accesat la adresa </w:t>
      </w:r>
      <w:hyperlink r:id="rId38" w:history="1">
        <w:r w:rsidRPr="009320AC">
          <w:rPr>
            <w:rStyle w:val="Hyperlink"/>
          </w:rPr>
          <w:t>www.fonduri-ue.ro/transparenta/comunicare</w:t>
        </w:r>
      </w:hyperlink>
      <w:r w:rsidRPr="009320AC">
        <w:rPr>
          <w:rFonts w:ascii="Calibri" w:eastAsia="Calibri" w:hAnsi="Calibri" w:cs="Times New Roman"/>
          <w:sz w:val="24"/>
          <w:szCs w:val="24"/>
        </w:rPr>
        <w:t xml:space="preserve">). </w:t>
      </w:r>
    </w:p>
    <w:p w14:paraId="778EF4B1" w14:textId="77777777" w:rsidR="00293FBF" w:rsidRPr="009320AC" w:rsidRDefault="00293FBF" w:rsidP="00293FBF">
      <w:pPr>
        <w:spacing w:before="120" w:after="120" w:line="240" w:lineRule="auto"/>
        <w:jc w:val="both"/>
        <w:rPr>
          <w:rFonts w:ascii="Calibri" w:eastAsia="Calibri" w:hAnsi="Calibri" w:cs="Times New Roman"/>
          <w:sz w:val="24"/>
          <w:szCs w:val="24"/>
        </w:rPr>
      </w:pPr>
      <w:r w:rsidRPr="009320AC">
        <w:rPr>
          <w:rFonts w:ascii="Calibri" w:eastAsia="Calibri" w:hAnsi="Calibri" w:cs="Times New Roman"/>
          <w:sz w:val="24"/>
          <w:szCs w:val="24"/>
        </w:rPr>
        <w:t xml:space="preserve">Activităţile de comunicare vor fi adaptate din punct de vedere al valorii, frecvenţei şi complexităţii, în funcţie de specificitatea proiectului gestionat de beneficiar şi vor trebui să acopere cel puţin măsurile minime obligatorii: </w:t>
      </w:r>
    </w:p>
    <w:p w14:paraId="424E3419" w14:textId="77777777" w:rsidR="00293FBF" w:rsidRPr="009320AC" w:rsidRDefault="00293FBF" w:rsidP="009320AC">
      <w:pPr>
        <w:pStyle w:val="ListParagraph"/>
        <w:numPr>
          <w:ilvl w:val="0"/>
          <w:numId w:val="49"/>
        </w:numPr>
        <w:spacing w:before="120" w:after="120" w:line="240" w:lineRule="auto"/>
        <w:jc w:val="both"/>
        <w:rPr>
          <w:rFonts w:ascii="Calibri" w:eastAsia="Calibri" w:hAnsi="Calibri" w:cs="Times New Roman"/>
          <w:sz w:val="24"/>
          <w:szCs w:val="24"/>
        </w:rPr>
      </w:pPr>
      <w:r w:rsidRPr="009320AC">
        <w:rPr>
          <w:rFonts w:ascii="Calibri" w:eastAsia="Calibri" w:hAnsi="Calibri" w:cs="Times New Roman"/>
          <w:sz w:val="24"/>
          <w:szCs w:val="24"/>
        </w:rPr>
        <w:lastRenderedPageBreak/>
        <w:t>expunerea cel puțin a unui afiș cu informații despre proiect (dimensiunea minimă A3), inclusiv despre contribuția financiară din partea Uniunii, într-un loc ușor vizibil publicului, cum ar fi zona de intrare în sediul beneficiarului.</w:t>
      </w:r>
    </w:p>
    <w:p w14:paraId="4D316EFC" w14:textId="77777777" w:rsidR="00293FBF" w:rsidRPr="009320AC" w:rsidRDefault="00293FBF" w:rsidP="009320AC">
      <w:pPr>
        <w:pStyle w:val="ListParagraph"/>
        <w:numPr>
          <w:ilvl w:val="0"/>
          <w:numId w:val="49"/>
        </w:numPr>
        <w:spacing w:before="120" w:after="120" w:line="240" w:lineRule="auto"/>
        <w:jc w:val="both"/>
        <w:rPr>
          <w:rFonts w:ascii="Calibri" w:eastAsia="Calibri" w:hAnsi="Calibri" w:cs="Times New Roman"/>
          <w:sz w:val="24"/>
          <w:szCs w:val="24"/>
        </w:rPr>
      </w:pPr>
      <w:r w:rsidRPr="009320AC">
        <w:rPr>
          <w:rFonts w:ascii="Calibri" w:eastAsia="Calibri" w:hAnsi="Calibri" w:cs="Times New Roman"/>
          <w:sz w:val="24"/>
          <w:szCs w:val="24"/>
        </w:rPr>
        <w:t>asigurarea unei informări transparente şi corecte a mass-media asupra Proiectului finanţat prin Programul Operaţional Asistenţă Tehnică, cu obligativitatea ca la începutul şi la finalizarea unui proiect să fie publicate anunţuri publicitare sau comunicate de presă (anunţuri de presă).</w:t>
      </w:r>
    </w:p>
    <w:p w14:paraId="7C7B9375" w14:textId="77777777" w:rsidR="00293FBF" w:rsidRPr="009320AC" w:rsidRDefault="00293FBF" w:rsidP="009320AC">
      <w:pPr>
        <w:pStyle w:val="ListParagraph"/>
        <w:numPr>
          <w:ilvl w:val="0"/>
          <w:numId w:val="49"/>
        </w:numPr>
        <w:spacing w:before="120" w:after="120" w:line="240" w:lineRule="auto"/>
        <w:jc w:val="both"/>
        <w:rPr>
          <w:rFonts w:ascii="Calibri" w:eastAsia="Calibri" w:hAnsi="Calibri" w:cs="Times New Roman"/>
          <w:sz w:val="24"/>
          <w:szCs w:val="24"/>
        </w:rPr>
      </w:pPr>
      <w:r w:rsidRPr="009320AC">
        <w:rPr>
          <w:rFonts w:ascii="Calibri" w:eastAsia="Calibri" w:hAnsi="Calibri" w:cs="Times New Roman"/>
          <w:sz w:val="24"/>
          <w:szCs w:val="24"/>
        </w:rPr>
        <w:t>toate materialele de comunicare realizate în cadrul proiectelor finanţate prin Programul Operaţional Asistenţă Tehnică trebuie să conţină: sigla Uniunii Europene, sigla Guvernului României, precum şi cea a Instrumentelor Structurale 2014-2020, însoţite de menţiunea „Proiect co-finanţat din Fondul European de Dezvoltare Regională prin POAT 2014-2020”. Prin materiale de comunicare se înţelege: fluturaşi, pliante, broşuri, afişe, bannere, comunicate de presă, website-uri, newsletters, spoturi radio-TV, inserţii în presa scrisă, standuri expoziţionale, autocolante, materiale promoţionale sau orice alte produse prin care este promovat proiectul şi rezultatele acestuia.</w:t>
      </w:r>
    </w:p>
    <w:p w14:paraId="2BD4EE82" w14:textId="77777777" w:rsidR="00293FBF" w:rsidRPr="009320AC" w:rsidRDefault="00293FBF" w:rsidP="00293FBF">
      <w:pPr>
        <w:spacing w:before="120" w:after="120" w:line="240" w:lineRule="auto"/>
        <w:jc w:val="both"/>
        <w:rPr>
          <w:rFonts w:ascii="Calibri" w:eastAsia="Calibri" w:hAnsi="Calibri" w:cs="Times New Roman"/>
          <w:sz w:val="24"/>
          <w:szCs w:val="24"/>
        </w:rPr>
      </w:pPr>
      <w:r w:rsidRPr="009320AC">
        <w:rPr>
          <w:rFonts w:ascii="Calibri" w:eastAsia="Calibri" w:hAnsi="Calibri" w:cs="Times New Roman"/>
          <w:sz w:val="24"/>
          <w:szCs w:val="24"/>
        </w:rPr>
        <w:t xml:space="preserve">Se încurajează creativitatea şi folosirea diverselor canale moderne de comunicare, astfel încât obiectivele şi rezultatele proiectului, precum şi contribuţia financiară din partea Uniunii Europene să fie comunicate corect, eficient şi să ajungă la publicul ţintă al proiectului, dar şi la publicul larg, după caz. </w:t>
      </w:r>
    </w:p>
    <w:p w14:paraId="22CEC692" w14:textId="77777777" w:rsidR="003727DE" w:rsidRPr="00293FBF" w:rsidRDefault="003727DE" w:rsidP="00293FBF">
      <w:pPr>
        <w:spacing w:before="120" w:after="120" w:line="240" w:lineRule="auto"/>
        <w:jc w:val="both"/>
        <w:rPr>
          <w:rFonts w:ascii="Calibri" w:eastAsia="Calibri" w:hAnsi="Calibri" w:cs="Times New Roman"/>
          <w:i/>
          <w:color w:val="5B9BD5"/>
          <w:sz w:val="24"/>
          <w:szCs w:val="24"/>
          <w14:textFill>
            <w14:solidFill>
              <w14:srgbClr w14:val="5B9BD5">
                <w14:lumMod w14:val="75000"/>
              </w14:srgbClr>
            </w14:solidFill>
          </w14:textFill>
        </w:rPr>
      </w:pPr>
    </w:p>
    <w:sectPr w:rsidR="003727DE" w:rsidRPr="00293FBF" w:rsidSect="00F46AED">
      <w:pgSz w:w="11906" w:h="16838"/>
      <w:pgMar w:top="851" w:right="1133" w:bottom="851" w:left="1417" w:header="708" w:footer="422"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5" w:author="Gabriela Popescu" w:date="2018-04-24T09:22:00Z" w:initials="GP">
    <w:p w14:paraId="33CC544F" w14:textId="77777777" w:rsidR="00EA0BFD" w:rsidRDefault="00EA0BFD">
      <w:pPr>
        <w:pStyle w:val="CommentText"/>
      </w:pPr>
      <w:r>
        <w:rPr>
          <w:rStyle w:val="CommentReference"/>
        </w:rPr>
        <w:annotationRef/>
      </w:r>
      <w:r>
        <w:t xml:space="preserve">Cf Deciziei </w:t>
      </w:r>
      <w:r w:rsidRPr="003459E1">
        <w:t>C(2018) 2095 final</w:t>
      </w:r>
      <w:r>
        <w:t>din 29.03.2018</w:t>
      </w:r>
    </w:p>
  </w:comment>
  <w:comment w:id="199" w:author="Raluca Buza" w:date="2018-05-02T16:00:00Z" w:initials="RB">
    <w:p w14:paraId="40CB2B3F" w14:textId="77777777" w:rsidR="00EA0BFD" w:rsidRDefault="00EA0BFD">
      <w:pPr>
        <w:pStyle w:val="CommentText"/>
      </w:pPr>
      <w:r>
        <w:rPr>
          <w:rStyle w:val="CommentReference"/>
        </w:rPr>
        <w:annotationRef/>
      </w:r>
      <w:r>
        <w:t>Sunt calendaristice?</w:t>
      </w:r>
    </w:p>
  </w:comment>
  <w:comment w:id="221" w:author="Raluca Buza" w:date="2018-05-02T16:16:00Z" w:initials="RB">
    <w:p w14:paraId="4D46F3D7" w14:textId="77777777" w:rsidR="00EA0BFD" w:rsidRDefault="00EA0BFD" w:rsidP="005C79D8">
      <w:pPr>
        <w:spacing w:before="120" w:after="120" w:line="240" w:lineRule="auto"/>
        <w:jc w:val="both"/>
        <w:rPr>
          <w:rFonts w:ascii="Calibri" w:eastAsia="Calibri" w:hAnsi="Calibri" w:cs="Times New Roman"/>
          <w:sz w:val="24"/>
          <w:szCs w:val="24"/>
        </w:rPr>
      </w:pPr>
      <w:r>
        <w:rPr>
          <w:rStyle w:val="CommentReference"/>
        </w:rPr>
        <w:annotationRef/>
      </w:r>
      <w:r>
        <w:rPr>
          <w:rFonts w:ascii="Calibri" w:eastAsia="Calibri" w:hAnsi="Calibri" w:cs="Times New Roman"/>
          <w:sz w:val="24"/>
          <w:szCs w:val="24"/>
        </w:rPr>
        <w:t>Am o propunere de reformulare:</w:t>
      </w:r>
    </w:p>
    <w:p w14:paraId="360564C9" w14:textId="7A245168" w:rsidR="00EA0BFD" w:rsidRDefault="00EA0BFD" w:rsidP="005C79D8">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Decizia de finanțare este actul juridic </w:t>
      </w:r>
      <w:r>
        <w:rPr>
          <w:rFonts w:ascii="Calibri" w:eastAsia="Calibri" w:hAnsi="Calibri" w:cs="Times New Roman"/>
          <w:sz w:val="24"/>
          <w:szCs w:val="24"/>
        </w:rPr>
        <w:t xml:space="preserve">semnat de </w:t>
      </w:r>
      <w:r w:rsidRPr="00293FBF">
        <w:rPr>
          <w:rFonts w:ascii="Calibri" w:eastAsia="Calibri" w:hAnsi="Calibri" w:cs="Times New Roman"/>
          <w:sz w:val="24"/>
          <w:szCs w:val="24"/>
        </w:rPr>
        <w:t xml:space="preserve">Ordonatorul Principal de Credite al AM POAT în vederea </w:t>
      </w:r>
      <w:r>
        <w:rPr>
          <w:rFonts w:ascii="Calibri" w:eastAsia="Calibri" w:hAnsi="Calibri" w:cs="Times New Roman"/>
          <w:sz w:val="24"/>
          <w:szCs w:val="24"/>
        </w:rPr>
        <w:t xml:space="preserve">acordării </w:t>
      </w:r>
      <w:r w:rsidRPr="00293FBF">
        <w:rPr>
          <w:rFonts w:ascii="Calibri" w:eastAsia="Calibri" w:hAnsi="Calibri" w:cs="Times New Roman"/>
          <w:sz w:val="24"/>
          <w:szCs w:val="24"/>
        </w:rPr>
        <w:t>finanț</w:t>
      </w:r>
      <w:r>
        <w:rPr>
          <w:rFonts w:ascii="Calibri" w:eastAsia="Calibri" w:hAnsi="Calibri" w:cs="Times New Roman"/>
          <w:sz w:val="24"/>
          <w:szCs w:val="24"/>
        </w:rPr>
        <w:t>ării nerambursabile pentru proiectul al cărui beneficiar este MFE, sau structura/</w:t>
      </w:r>
      <w:r w:rsidRPr="00293FBF">
        <w:rPr>
          <w:rFonts w:ascii="Calibri" w:eastAsia="Calibri" w:hAnsi="Calibri" w:cs="Times New Roman"/>
          <w:sz w:val="24"/>
          <w:szCs w:val="24"/>
        </w:rPr>
        <w:t>structuri</w:t>
      </w:r>
      <w:r>
        <w:rPr>
          <w:rFonts w:ascii="Calibri" w:eastAsia="Calibri" w:hAnsi="Calibri" w:cs="Times New Roman"/>
          <w:sz w:val="24"/>
          <w:szCs w:val="24"/>
        </w:rPr>
        <w:t>le</w:t>
      </w:r>
      <w:r w:rsidRPr="00293FBF">
        <w:rPr>
          <w:rFonts w:ascii="Calibri" w:eastAsia="Calibri" w:hAnsi="Calibri" w:cs="Times New Roman"/>
          <w:sz w:val="24"/>
          <w:szCs w:val="24"/>
        </w:rPr>
        <w:t xml:space="preserve"> din cadrul </w:t>
      </w:r>
      <w:r>
        <w:rPr>
          <w:rFonts w:ascii="Calibri" w:eastAsia="Calibri" w:hAnsi="Calibri" w:cs="Times New Roman"/>
          <w:sz w:val="24"/>
          <w:szCs w:val="24"/>
        </w:rPr>
        <w:t>MFE</w:t>
      </w:r>
      <w:r w:rsidRPr="00293FBF">
        <w:rPr>
          <w:rFonts w:ascii="Calibri" w:eastAsia="Calibri" w:hAnsi="Calibri" w:cs="Times New Roman"/>
          <w:sz w:val="24"/>
          <w:szCs w:val="24"/>
        </w:rPr>
        <w:t>.</w:t>
      </w:r>
      <w:r>
        <w:rPr>
          <w:rFonts w:ascii="Calibri" w:eastAsia="Calibri" w:hAnsi="Calibri" w:cs="Times New Roman"/>
          <w:sz w:val="24"/>
          <w:szCs w:val="24"/>
        </w:rPr>
        <w:t xml:space="preserve"> Decizia de finanțare este contrasemnată de către reprezentantul legal al ministerului, în calitate de beneficiar al proiectului.</w:t>
      </w:r>
    </w:p>
    <w:p w14:paraId="07F83928" w14:textId="77777777" w:rsidR="00EA0BFD" w:rsidRDefault="00EA0BFD">
      <w:pPr>
        <w:pStyle w:val="CommentText"/>
      </w:pPr>
    </w:p>
  </w:comment>
  <w:comment w:id="222" w:author="Gabriela Popescu" w:date="2018-05-10T14:16:00Z" w:initials="GP">
    <w:p w14:paraId="574DA270" w14:textId="77777777" w:rsidR="00EA0BFD" w:rsidRDefault="00EA0BFD">
      <w:pPr>
        <w:pStyle w:val="CommentText"/>
      </w:pPr>
      <w:r>
        <w:rPr>
          <w:rStyle w:val="CommentReference"/>
        </w:rPr>
        <w:annotationRef/>
      </w:r>
      <w:r>
        <w:t>Ar trebuie corelata si cu definita din Ghidul Benenficiarului unde apare:</w:t>
      </w:r>
    </w:p>
    <w:p w14:paraId="177BE1D4" w14:textId="77777777" w:rsidR="00EA0BFD" w:rsidRDefault="00EA0BFD">
      <w:pPr>
        <w:pStyle w:val="CommentText"/>
      </w:pPr>
    </w:p>
    <w:p w14:paraId="33735E7A" w14:textId="51976AFF" w:rsidR="00EA0BFD" w:rsidRDefault="00EA0BFD">
      <w:pPr>
        <w:pStyle w:val="CommentText"/>
      </w:pPr>
      <w:r w:rsidRPr="00EA0BFD">
        <w:t>Decizie de finanțare reprezintă actul unilateral intern prin care AM POAT acordă asistență financiară nerambursabilă instituției din care face parte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3CC544F" w15:done="0"/>
  <w15:commentEx w15:paraId="40CB2B3F" w15:done="0"/>
  <w15:commentEx w15:paraId="07F8392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F9C84C" w14:textId="77777777" w:rsidR="005B6CFB" w:rsidRDefault="005B6CFB" w:rsidP="00094DBA">
      <w:pPr>
        <w:spacing w:after="0" w:line="240" w:lineRule="auto"/>
      </w:pPr>
      <w:r>
        <w:separator/>
      </w:r>
    </w:p>
  </w:endnote>
  <w:endnote w:type="continuationSeparator" w:id="0">
    <w:p w14:paraId="4495AE6C" w14:textId="77777777" w:rsidR="005B6CFB" w:rsidRDefault="005B6CFB" w:rsidP="00094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0905132"/>
      <w:docPartObj>
        <w:docPartGallery w:val="Page Numbers (Bottom of Page)"/>
        <w:docPartUnique/>
      </w:docPartObj>
    </w:sdtPr>
    <w:sdtEndPr>
      <w:rPr>
        <w:noProof/>
      </w:rPr>
    </w:sdtEndPr>
    <w:sdtContent>
      <w:p w14:paraId="61959E58" w14:textId="226DAF17" w:rsidR="00EA0BFD" w:rsidRDefault="00EA0BFD">
        <w:pPr>
          <w:pStyle w:val="Footer"/>
          <w:jc w:val="right"/>
        </w:pPr>
        <w:r>
          <w:fldChar w:fldCharType="begin"/>
        </w:r>
        <w:r>
          <w:instrText xml:space="preserve"> PAGE   \* MERGEFORMAT </w:instrText>
        </w:r>
        <w:r>
          <w:fldChar w:fldCharType="separate"/>
        </w:r>
        <w:r w:rsidR="00F0002A">
          <w:rPr>
            <w:noProof/>
          </w:rPr>
          <w:t>17</w:t>
        </w:r>
        <w:r>
          <w:rPr>
            <w:noProof/>
          </w:rPr>
          <w:fldChar w:fldCharType="end"/>
        </w:r>
      </w:p>
    </w:sdtContent>
  </w:sdt>
  <w:p w14:paraId="43E888E9" w14:textId="77777777" w:rsidR="00EA0BFD" w:rsidRDefault="00EA0B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3F8E67" w14:textId="77777777" w:rsidR="005B6CFB" w:rsidRDefault="005B6CFB" w:rsidP="00094DBA">
      <w:pPr>
        <w:spacing w:after="0" w:line="240" w:lineRule="auto"/>
      </w:pPr>
      <w:r>
        <w:separator/>
      </w:r>
    </w:p>
  </w:footnote>
  <w:footnote w:type="continuationSeparator" w:id="0">
    <w:p w14:paraId="41F57864" w14:textId="77777777" w:rsidR="005B6CFB" w:rsidRDefault="005B6CFB" w:rsidP="00094DBA">
      <w:pPr>
        <w:spacing w:after="0" w:line="240" w:lineRule="auto"/>
      </w:pPr>
      <w:r>
        <w:continuationSeparator/>
      </w:r>
    </w:p>
  </w:footnote>
  <w:footnote w:id="1">
    <w:p w14:paraId="6D8B1691" w14:textId="77777777" w:rsidR="00EA0BFD" w:rsidRDefault="00EA0BFD" w:rsidP="009F15CD">
      <w:pPr>
        <w:pStyle w:val="FootnoteText"/>
        <w:jc w:val="both"/>
      </w:pPr>
      <w:r>
        <w:rPr>
          <w:rStyle w:val="FootnoteReference"/>
        </w:rPr>
        <w:footnoteRef/>
      </w:r>
      <w:r>
        <w:t xml:space="preserve"> Pentru beneficiarii proiectelor finanțate din POC și POIM, activitatea de management de proiect este eligibilă în cadrul proiectului și este finanțată din aceste programe operaționale. Din POAT este eligibilă numai asistența pentru gestionarea portofoliului de proiecte, necesară beneficiarilor POIM și POC care gestionează un număr mare de proiecte</w:t>
      </w:r>
      <w:ins w:id="124" w:author="Daniela Balan" w:date="2018-04-24T15:54:00Z">
        <w:r>
          <w:t xml:space="preserve"> sau Ministerului Sănătății</w:t>
        </w:r>
      </w:ins>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D6E6A"/>
    <w:multiLevelType w:val="hybridMultilevel"/>
    <w:tmpl w:val="3A8A4B46"/>
    <w:lvl w:ilvl="0" w:tplc="0418000D">
      <w:start w:val="1"/>
      <w:numFmt w:val="bullet"/>
      <w:lvlText w:val=""/>
      <w:lvlJc w:val="left"/>
      <w:pPr>
        <w:ind w:left="1068" w:hanging="360"/>
      </w:pPr>
      <w:rPr>
        <w:rFonts w:ascii="Wingdings" w:hAnsi="Wingdings"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
    <w:nsid w:val="03CF3E1B"/>
    <w:multiLevelType w:val="hybridMultilevel"/>
    <w:tmpl w:val="1176334E"/>
    <w:lvl w:ilvl="0" w:tplc="279CD034">
      <w:start w:val="1"/>
      <w:numFmt w:val="lowerLetter"/>
      <w:lvlText w:val="%1)"/>
      <w:lvlJc w:val="left"/>
      <w:pPr>
        <w:ind w:left="1356" w:hanging="360"/>
      </w:pPr>
      <w:rPr>
        <w:rFonts w:hint="default"/>
      </w:rPr>
    </w:lvl>
    <w:lvl w:ilvl="1" w:tplc="04090019" w:tentative="1">
      <w:start w:val="1"/>
      <w:numFmt w:val="lowerLetter"/>
      <w:lvlText w:val="%2."/>
      <w:lvlJc w:val="left"/>
      <w:pPr>
        <w:ind w:left="2076" w:hanging="360"/>
      </w:pPr>
    </w:lvl>
    <w:lvl w:ilvl="2" w:tplc="0409001B" w:tentative="1">
      <w:start w:val="1"/>
      <w:numFmt w:val="lowerRoman"/>
      <w:lvlText w:val="%3."/>
      <w:lvlJc w:val="right"/>
      <w:pPr>
        <w:ind w:left="2796" w:hanging="180"/>
      </w:pPr>
    </w:lvl>
    <w:lvl w:ilvl="3" w:tplc="0409000F" w:tentative="1">
      <w:start w:val="1"/>
      <w:numFmt w:val="decimal"/>
      <w:lvlText w:val="%4."/>
      <w:lvlJc w:val="left"/>
      <w:pPr>
        <w:ind w:left="3516" w:hanging="360"/>
      </w:pPr>
    </w:lvl>
    <w:lvl w:ilvl="4" w:tplc="04090019" w:tentative="1">
      <w:start w:val="1"/>
      <w:numFmt w:val="lowerLetter"/>
      <w:lvlText w:val="%5."/>
      <w:lvlJc w:val="left"/>
      <w:pPr>
        <w:ind w:left="4236" w:hanging="360"/>
      </w:pPr>
    </w:lvl>
    <w:lvl w:ilvl="5" w:tplc="0409001B" w:tentative="1">
      <w:start w:val="1"/>
      <w:numFmt w:val="lowerRoman"/>
      <w:lvlText w:val="%6."/>
      <w:lvlJc w:val="right"/>
      <w:pPr>
        <w:ind w:left="4956" w:hanging="180"/>
      </w:pPr>
    </w:lvl>
    <w:lvl w:ilvl="6" w:tplc="0409000F" w:tentative="1">
      <w:start w:val="1"/>
      <w:numFmt w:val="decimal"/>
      <w:lvlText w:val="%7."/>
      <w:lvlJc w:val="left"/>
      <w:pPr>
        <w:ind w:left="5676" w:hanging="360"/>
      </w:pPr>
    </w:lvl>
    <w:lvl w:ilvl="7" w:tplc="04090019" w:tentative="1">
      <w:start w:val="1"/>
      <w:numFmt w:val="lowerLetter"/>
      <w:lvlText w:val="%8."/>
      <w:lvlJc w:val="left"/>
      <w:pPr>
        <w:ind w:left="6396" w:hanging="360"/>
      </w:pPr>
    </w:lvl>
    <w:lvl w:ilvl="8" w:tplc="0409001B" w:tentative="1">
      <w:start w:val="1"/>
      <w:numFmt w:val="lowerRoman"/>
      <w:lvlText w:val="%9."/>
      <w:lvlJc w:val="right"/>
      <w:pPr>
        <w:ind w:left="7116" w:hanging="180"/>
      </w:pPr>
    </w:lvl>
  </w:abstractNum>
  <w:abstractNum w:abstractNumId="2">
    <w:nsid w:val="086F2D24"/>
    <w:multiLevelType w:val="hybridMultilevel"/>
    <w:tmpl w:val="029C6F94"/>
    <w:lvl w:ilvl="0" w:tplc="0418000F">
      <w:start w:val="1"/>
      <w:numFmt w:val="decimal"/>
      <w:lvlText w:val="%1."/>
      <w:lvlJc w:val="left"/>
      <w:pPr>
        <w:ind w:left="1429" w:hanging="360"/>
      </w:pPr>
    </w:lvl>
    <w:lvl w:ilvl="1" w:tplc="04180019" w:tentative="1">
      <w:start w:val="1"/>
      <w:numFmt w:val="lowerLetter"/>
      <w:lvlText w:val="%2."/>
      <w:lvlJc w:val="left"/>
      <w:pPr>
        <w:ind w:left="2149" w:hanging="360"/>
      </w:pPr>
    </w:lvl>
    <w:lvl w:ilvl="2" w:tplc="0418001B" w:tentative="1">
      <w:start w:val="1"/>
      <w:numFmt w:val="lowerRoman"/>
      <w:lvlText w:val="%3."/>
      <w:lvlJc w:val="right"/>
      <w:pPr>
        <w:ind w:left="2869" w:hanging="180"/>
      </w:pPr>
    </w:lvl>
    <w:lvl w:ilvl="3" w:tplc="0418000F" w:tentative="1">
      <w:start w:val="1"/>
      <w:numFmt w:val="decimal"/>
      <w:lvlText w:val="%4."/>
      <w:lvlJc w:val="left"/>
      <w:pPr>
        <w:ind w:left="3589" w:hanging="360"/>
      </w:pPr>
    </w:lvl>
    <w:lvl w:ilvl="4" w:tplc="04180019" w:tentative="1">
      <w:start w:val="1"/>
      <w:numFmt w:val="lowerLetter"/>
      <w:lvlText w:val="%5."/>
      <w:lvlJc w:val="left"/>
      <w:pPr>
        <w:ind w:left="4309" w:hanging="360"/>
      </w:p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3">
    <w:nsid w:val="098905E3"/>
    <w:multiLevelType w:val="multilevel"/>
    <w:tmpl w:val="02048A50"/>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B212639"/>
    <w:multiLevelType w:val="hybridMultilevel"/>
    <w:tmpl w:val="214257B0"/>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0B3B05C4"/>
    <w:multiLevelType w:val="hybridMultilevel"/>
    <w:tmpl w:val="DC38EA52"/>
    <w:lvl w:ilvl="0" w:tplc="0418000F">
      <w:start w:val="1"/>
      <w:numFmt w:val="decimal"/>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
    <w:nsid w:val="103279FD"/>
    <w:multiLevelType w:val="hybridMultilevel"/>
    <w:tmpl w:val="5BC055E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nsid w:val="10F71051"/>
    <w:multiLevelType w:val="hybridMultilevel"/>
    <w:tmpl w:val="6688E1F2"/>
    <w:lvl w:ilvl="0" w:tplc="0418000D">
      <w:start w:val="1"/>
      <w:numFmt w:val="bullet"/>
      <w:lvlText w:val=""/>
      <w:lvlJc w:val="left"/>
      <w:pPr>
        <w:ind w:left="1068" w:hanging="360"/>
      </w:pPr>
      <w:rPr>
        <w:rFonts w:ascii="Wingdings" w:hAnsi="Wingdings"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8">
    <w:nsid w:val="111339E5"/>
    <w:multiLevelType w:val="hybridMultilevel"/>
    <w:tmpl w:val="7424F9EA"/>
    <w:lvl w:ilvl="0" w:tplc="04180017">
      <w:start w:val="1"/>
      <w:numFmt w:val="lowerLetter"/>
      <w:lvlText w:val="%1)"/>
      <w:lvlJc w:val="left"/>
      <w:pPr>
        <w:ind w:left="1428" w:hanging="360"/>
      </w:pPr>
      <w:rPr>
        <w:rFont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9">
    <w:nsid w:val="14313D04"/>
    <w:multiLevelType w:val="hybridMultilevel"/>
    <w:tmpl w:val="0360E5AA"/>
    <w:lvl w:ilvl="0" w:tplc="29BEB5CC">
      <w:numFmt w:val="bullet"/>
      <w:lvlText w:val="•"/>
      <w:lvlJc w:val="left"/>
      <w:pPr>
        <w:ind w:left="1065" w:hanging="705"/>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
    <w:nsid w:val="14EC53A7"/>
    <w:multiLevelType w:val="hybridMultilevel"/>
    <w:tmpl w:val="A816C8E4"/>
    <w:lvl w:ilvl="0" w:tplc="67F249E8">
      <w:start w:val="2"/>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1536784E"/>
    <w:multiLevelType w:val="hybridMultilevel"/>
    <w:tmpl w:val="38FC8614"/>
    <w:lvl w:ilvl="0" w:tplc="AA66BD9A">
      <w:start w:val="1"/>
      <w:numFmt w:val="decimal"/>
      <w:lvlText w:val="2.%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2">
    <w:nsid w:val="15522F4D"/>
    <w:multiLevelType w:val="multilevel"/>
    <w:tmpl w:val="9E28E6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5AB71F4"/>
    <w:multiLevelType w:val="hybridMultilevel"/>
    <w:tmpl w:val="B9CEC978"/>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16BF444E"/>
    <w:multiLevelType w:val="multilevel"/>
    <w:tmpl w:val="D32CC0A8"/>
    <w:lvl w:ilvl="0">
      <w:start w:val="1"/>
      <w:numFmt w:val="decimal"/>
      <w:lvlText w:val="%1"/>
      <w:lvlJc w:val="left"/>
      <w:pPr>
        <w:ind w:left="360" w:hanging="360"/>
      </w:pPr>
      <w:rPr>
        <w:rFonts w:hint="default"/>
      </w:rPr>
    </w:lvl>
    <w:lvl w:ilvl="1">
      <w:start w:val="1"/>
      <w:numFmt w:val="decimal"/>
      <w:lvlText w:val="3.%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72C2D68"/>
    <w:multiLevelType w:val="hybridMultilevel"/>
    <w:tmpl w:val="14A2CD88"/>
    <w:lvl w:ilvl="0" w:tplc="146014B0">
      <w:start w:val="1"/>
      <w:numFmt w:val="bullet"/>
      <w:lvlText w:val=""/>
      <w:lvlJc w:val="left"/>
      <w:pPr>
        <w:ind w:left="720" w:hanging="360"/>
      </w:pPr>
      <w:rPr>
        <w:rFonts w:ascii="Wingdings 3" w:hAnsi="Wingdings 3" w:hint="default"/>
        <w:color w:val="FFC00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182D3474"/>
    <w:multiLevelType w:val="hybridMultilevel"/>
    <w:tmpl w:val="3F40DF26"/>
    <w:lvl w:ilvl="0" w:tplc="C8D0735E">
      <w:start w:val="2"/>
      <w:numFmt w:val="bullet"/>
      <w:lvlText w:val="-"/>
      <w:lvlJc w:val="left"/>
      <w:pPr>
        <w:tabs>
          <w:tab w:val="num" w:pos="720"/>
        </w:tabs>
        <w:ind w:left="720" w:hanging="360"/>
      </w:pPr>
      <w:rPr>
        <w:rFonts w:ascii="Times New Roman" w:eastAsia="Times New Roman" w:hAnsi="Times New Roman" w:cs="Times New Roman"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17">
    <w:nsid w:val="18CC716D"/>
    <w:multiLevelType w:val="hybridMultilevel"/>
    <w:tmpl w:val="801298A4"/>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1AAE35D3"/>
    <w:multiLevelType w:val="hybridMultilevel"/>
    <w:tmpl w:val="38FEC2AE"/>
    <w:lvl w:ilvl="0" w:tplc="0418000F">
      <w:start w:val="1"/>
      <w:numFmt w:val="decimal"/>
      <w:lvlText w:val="%1."/>
      <w:lvlJc w:val="left"/>
      <w:pPr>
        <w:ind w:left="1428" w:hanging="360"/>
      </w:p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19">
    <w:nsid w:val="1C702FAC"/>
    <w:multiLevelType w:val="hybridMultilevel"/>
    <w:tmpl w:val="51FA6F8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22B93E35"/>
    <w:multiLevelType w:val="multilevel"/>
    <w:tmpl w:val="BA6A0010"/>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65E10FD"/>
    <w:multiLevelType w:val="hybridMultilevel"/>
    <w:tmpl w:val="61C40B2C"/>
    <w:lvl w:ilvl="0" w:tplc="BFA6C6DC">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nsid w:val="304F0943"/>
    <w:multiLevelType w:val="hybridMultilevel"/>
    <w:tmpl w:val="F0A479AC"/>
    <w:lvl w:ilvl="0" w:tplc="EBE452DE">
      <w:start w:val="1"/>
      <w:numFmt w:val="decimal"/>
      <w:lvlText w:val="%1."/>
      <w:lvlJc w:val="left"/>
      <w:pPr>
        <w:tabs>
          <w:tab w:val="num" w:pos="1440"/>
        </w:tabs>
        <w:ind w:left="1440" w:hanging="36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nsid w:val="30E92348"/>
    <w:multiLevelType w:val="hybridMultilevel"/>
    <w:tmpl w:val="9364FF24"/>
    <w:lvl w:ilvl="0" w:tplc="EBE452DE">
      <w:start w:val="1"/>
      <w:numFmt w:val="decimal"/>
      <w:lvlText w:val="%1."/>
      <w:lvlJc w:val="left"/>
      <w:pPr>
        <w:tabs>
          <w:tab w:val="num" w:pos="1440"/>
        </w:tabs>
        <w:ind w:left="1440" w:hanging="36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nsid w:val="3DAE041F"/>
    <w:multiLevelType w:val="hybridMultilevel"/>
    <w:tmpl w:val="93E07FC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41286183"/>
    <w:multiLevelType w:val="hybridMultilevel"/>
    <w:tmpl w:val="64D6DE92"/>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41720132"/>
    <w:multiLevelType w:val="multilevel"/>
    <w:tmpl w:val="C1EACAA8"/>
    <w:lvl w:ilvl="0">
      <w:start w:val="1"/>
      <w:numFmt w:val="decimal"/>
      <w:lvlText w:val="%1."/>
      <w:lvlJc w:val="left"/>
      <w:pPr>
        <w:tabs>
          <w:tab w:val="num" w:pos="720"/>
        </w:tabs>
        <w:ind w:left="720" w:hanging="360"/>
      </w:pPr>
      <w:rPr>
        <w:b/>
      </w:rPr>
    </w:lvl>
    <w:lvl w:ilvl="1">
      <w:start w:val="4"/>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7">
    <w:nsid w:val="437E05AF"/>
    <w:multiLevelType w:val="hybridMultilevel"/>
    <w:tmpl w:val="72FA734A"/>
    <w:lvl w:ilvl="0" w:tplc="9ECA1906">
      <w:start w:val="1"/>
      <w:numFmt w:val="decimal"/>
      <w:lvlText w:val="4.%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8">
    <w:nsid w:val="441F125A"/>
    <w:multiLevelType w:val="hybridMultilevel"/>
    <w:tmpl w:val="8C004802"/>
    <w:lvl w:ilvl="0" w:tplc="04180005">
      <w:start w:val="1"/>
      <w:numFmt w:val="bullet"/>
      <w:lvlText w:val=""/>
      <w:lvlJc w:val="left"/>
      <w:pPr>
        <w:ind w:left="1068" w:hanging="360"/>
      </w:pPr>
      <w:rPr>
        <w:rFonts w:ascii="Wingdings" w:hAnsi="Wingdings"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9">
    <w:nsid w:val="45FC1454"/>
    <w:multiLevelType w:val="hybridMultilevel"/>
    <w:tmpl w:val="42D67054"/>
    <w:lvl w:ilvl="0" w:tplc="04180005">
      <w:start w:val="1"/>
      <w:numFmt w:val="bullet"/>
      <w:lvlText w:val=""/>
      <w:lvlJc w:val="left"/>
      <w:pPr>
        <w:ind w:left="1068" w:hanging="360"/>
      </w:pPr>
      <w:rPr>
        <w:rFonts w:ascii="Wingdings" w:hAnsi="Wingdings"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0">
    <w:nsid w:val="4B083916"/>
    <w:multiLevelType w:val="hybridMultilevel"/>
    <w:tmpl w:val="ABAA40A0"/>
    <w:lvl w:ilvl="0" w:tplc="04180017">
      <w:start w:val="1"/>
      <w:numFmt w:val="lowerLetter"/>
      <w:lvlText w:val="%1)"/>
      <w:lvlJc w:val="left"/>
      <w:pPr>
        <w:ind w:left="1428" w:hanging="360"/>
      </w:pPr>
      <w:rPr>
        <w:rFonts w:hint="default"/>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31">
    <w:nsid w:val="4E4A2F86"/>
    <w:multiLevelType w:val="hybridMultilevel"/>
    <w:tmpl w:val="B9BCF55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5390116B"/>
    <w:multiLevelType w:val="hybridMultilevel"/>
    <w:tmpl w:val="CA34C18E"/>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start w:val="1"/>
      <w:numFmt w:val="bullet"/>
      <w:lvlText w:val=""/>
      <w:lvlJc w:val="left"/>
      <w:pPr>
        <w:tabs>
          <w:tab w:val="num" w:pos="2520"/>
        </w:tabs>
        <w:ind w:left="2520" w:hanging="360"/>
      </w:pPr>
      <w:rPr>
        <w:rFonts w:ascii="Symbol" w:hAnsi="Symbol" w:hint="default"/>
      </w:rPr>
    </w:lvl>
    <w:lvl w:ilvl="4" w:tplc="04180003">
      <w:start w:val="1"/>
      <w:numFmt w:val="bullet"/>
      <w:lvlText w:val="o"/>
      <w:lvlJc w:val="left"/>
      <w:pPr>
        <w:tabs>
          <w:tab w:val="num" w:pos="3240"/>
        </w:tabs>
        <w:ind w:left="3240" w:hanging="360"/>
      </w:pPr>
      <w:rPr>
        <w:rFonts w:ascii="Courier New" w:hAnsi="Courier New" w:cs="Courier New" w:hint="default"/>
      </w:rPr>
    </w:lvl>
    <w:lvl w:ilvl="5" w:tplc="04180005">
      <w:start w:val="1"/>
      <w:numFmt w:val="bullet"/>
      <w:lvlText w:val=""/>
      <w:lvlJc w:val="left"/>
      <w:pPr>
        <w:tabs>
          <w:tab w:val="num" w:pos="3960"/>
        </w:tabs>
        <w:ind w:left="3960" w:hanging="360"/>
      </w:pPr>
      <w:rPr>
        <w:rFonts w:ascii="Wingdings" w:hAnsi="Wingdings" w:hint="default"/>
      </w:rPr>
    </w:lvl>
    <w:lvl w:ilvl="6" w:tplc="04180001">
      <w:start w:val="1"/>
      <w:numFmt w:val="bullet"/>
      <w:lvlText w:val=""/>
      <w:lvlJc w:val="left"/>
      <w:pPr>
        <w:tabs>
          <w:tab w:val="num" w:pos="4680"/>
        </w:tabs>
        <w:ind w:left="4680" w:hanging="360"/>
      </w:pPr>
      <w:rPr>
        <w:rFonts w:ascii="Symbol" w:hAnsi="Symbol" w:hint="default"/>
      </w:rPr>
    </w:lvl>
    <w:lvl w:ilvl="7" w:tplc="04180003">
      <w:start w:val="1"/>
      <w:numFmt w:val="bullet"/>
      <w:lvlText w:val="o"/>
      <w:lvlJc w:val="left"/>
      <w:pPr>
        <w:tabs>
          <w:tab w:val="num" w:pos="5400"/>
        </w:tabs>
        <w:ind w:left="5400" w:hanging="360"/>
      </w:pPr>
      <w:rPr>
        <w:rFonts w:ascii="Courier New" w:hAnsi="Courier New" w:cs="Courier New" w:hint="default"/>
      </w:rPr>
    </w:lvl>
    <w:lvl w:ilvl="8" w:tplc="04180005">
      <w:start w:val="1"/>
      <w:numFmt w:val="bullet"/>
      <w:lvlText w:val=""/>
      <w:lvlJc w:val="left"/>
      <w:pPr>
        <w:tabs>
          <w:tab w:val="num" w:pos="6120"/>
        </w:tabs>
        <w:ind w:left="6120" w:hanging="360"/>
      </w:pPr>
      <w:rPr>
        <w:rFonts w:ascii="Wingdings" w:hAnsi="Wingdings" w:hint="default"/>
      </w:rPr>
    </w:lvl>
  </w:abstractNum>
  <w:abstractNum w:abstractNumId="33">
    <w:nsid w:val="54D52400"/>
    <w:multiLevelType w:val="hybridMultilevel"/>
    <w:tmpl w:val="AABA4CD4"/>
    <w:lvl w:ilvl="0" w:tplc="0418000D">
      <w:start w:val="1"/>
      <w:numFmt w:val="bullet"/>
      <w:lvlText w:val=""/>
      <w:lvlJc w:val="left"/>
      <w:pPr>
        <w:ind w:left="783" w:hanging="360"/>
      </w:pPr>
      <w:rPr>
        <w:rFonts w:ascii="Wingdings" w:hAnsi="Wingdings" w:hint="default"/>
      </w:rPr>
    </w:lvl>
    <w:lvl w:ilvl="1" w:tplc="04180003" w:tentative="1">
      <w:start w:val="1"/>
      <w:numFmt w:val="bullet"/>
      <w:lvlText w:val="o"/>
      <w:lvlJc w:val="left"/>
      <w:pPr>
        <w:ind w:left="1503" w:hanging="360"/>
      </w:pPr>
      <w:rPr>
        <w:rFonts w:ascii="Courier New" w:hAnsi="Courier New" w:cs="Courier New" w:hint="default"/>
      </w:rPr>
    </w:lvl>
    <w:lvl w:ilvl="2" w:tplc="04180005" w:tentative="1">
      <w:start w:val="1"/>
      <w:numFmt w:val="bullet"/>
      <w:lvlText w:val=""/>
      <w:lvlJc w:val="left"/>
      <w:pPr>
        <w:ind w:left="2223" w:hanging="360"/>
      </w:pPr>
      <w:rPr>
        <w:rFonts w:ascii="Wingdings" w:hAnsi="Wingdings" w:hint="default"/>
      </w:rPr>
    </w:lvl>
    <w:lvl w:ilvl="3" w:tplc="04180001" w:tentative="1">
      <w:start w:val="1"/>
      <w:numFmt w:val="bullet"/>
      <w:lvlText w:val=""/>
      <w:lvlJc w:val="left"/>
      <w:pPr>
        <w:ind w:left="2943" w:hanging="360"/>
      </w:pPr>
      <w:rPr>
        <w:rFonts w:ascii="Symbol" w:hAnsi="Symbol" w:hint="default"/>
      </w:rPr>
    </w:lvl>
    <w:lvl w:ilvl="4" w:tplc="04180003" w:tentative="1">
      <w:start w:val="1"/>
      <w:numFmt w:val="bullet"/>
      <w:lvlText w:val="o"/>
      <w:lvlJc w:val="left"/>
      <w:pPr>
        <w:ind w:left="3663" w:hanging="360"/>
      </w:pPr>
      <w:rPr>
        <w:rFonts w:ascii="Courier New" w:hAnsi="Courier New" w:cs="Courier New" w:hint="default"/>
      </w:rPr>
    </w:lvl>
    <w:lvl w:ilvl="5" w:tplc="04180005" w:tentative="1">
      <w:start w:val="1"/>
      <w:numFmt w:val="bullet"/>
      <w:lvlText w:val=""/>
      <w:lvlJc w:val="left"/>
      <w:pPr>
        <w:ind w:left="4383" w:hanging="360"/>
      </w:pPr>
      <w:rPr>
        <w:rFonts w:ascii="Wingdings" w:hAnsi="Wingdings" w:hint="default"/>
      </w:rPr>
    </w:lvl>
    <w:lvl w:ilvl="6" w:tplc="04180001">
      <w:start w:val="1"/>
      <w:numFmt w:val="bullet"/>
      <w:lvlText w:val=""/>
      <w:lvlJc w:val="left"/>
      <w:pPr>
        <w:ind w:left="5103" w:hanging="360"/>
      </w:pPr>
      <w:rPr>
        <w:rFonts w:ascii="Symbol" w:hAnsi="Symbol" w:hint="default"/>
      </w:rPr>
    </w:lvl>
    <w:lvl w:ilvl="7" w:tplc="04180003" w:tentative="1">
      <w:start w:val="1"/>
      <w:numFmt w:val="bullet"/>
      <w:lvlText w:val="o"/>
      <w:lvlJc w:val="left"/>
      <w:pPr>
        <w:ind w:left="5823" w:hanging="360"/>
      </w:pPr>
      <w:rPr>
        <w:rFonts w:ascii="Courier New" w:hAnsi="Courier New" w:cs="Courier New" w:hint="default"/>
      </w:rPr>
    </w:lvl>
    <w:lvl w:ilvl="8" w:tplc="04180005" w:tentative="1">
      <w:start w:val="1"/>
      <w:numFmt w:val="bullet"/>
      <w:lvlText w:val=""/>
      <w:lvlJc w:val="left"/>
      <w:pPr>
        <w:ind w:left="6543" w:hanging="360"/>
      </w:pPr>
      <w:rPr>
        <w:rFonts w:ascii="Wingdings" w:hAnsi="Wingdings" w:hint="default"/>
      </w:rPr>
    </w:lvl>
  </w:abstractNum>
  <w:abstractNum w:abstractNumId="34">
    <w:nsid w:val="55526824"/>
    <w:multiLevelType w:val="hybridMultilevel"/>
    <w:tmpl w:val="19A8C1A0"/>
    <w:lvl w:ilvl="0" w:tplc="BABE8DFA">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5">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nsid w:val="58416CC2"/>
    <w:multiLevelType w:val="multilevel"/>
    <w:tmpl w:val="3FBEB374"/>
    <w:lvl w:ilvl="0">
      <w:start w:val="1"/>
      <w:numFmt w:val="decimal"/>
      <w:lvlText w:val="%1"/>
      <w:lvlJc w:val="left"/>
      <w:pPr>
        <w:ind w:left="360" w:hanging="360"/>
      </w:pPr>
      <w:rPr>
        <w:rFonts w:hint="default"/>
      </w:rPr>
    </w:lvl>
    <w:lvl w:ilvl="1">
      <w:start w:val="1"/>
      <w:numFmt w:val="decimal"/>
      <w:lvlText w:val="6.%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5E1805CE"/>
    <w:multiLevelType w:val="hybridMultilevel"/>
    <w:tmpl w:val="586A2F46"/>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604919C3"/>
    <w:multiLevelType w:val="hybridMultilevel"/>
    <w:tmpl w:val="E68E7ED2"/>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nsid w:val="61943F6F"/>
    <w:multiLevelType w:val="hybridMultilevel"/>
    <w:tmpl w:val="85D0E2DC"/>
    <w:lvl w:ilvl="0" w:tplc="91EEECFA">
      <w:start w:val="1"/>
      <w:numFmt w:val="decimal"/>
      <w:lvlText w:val="3.%1"/>
      <w:lvlJc w:val="left"/>
      <w:pPr>
        <w:ind w:left="719" w:hanging="360"/>
      </w:pPr>
      <w:rPr>
        <w:rFonts w:hint="default"/>
      </w:rPr>
    </w:lvl>
    <w:lvl w:ilvl="1" w:tplc="04180019">
      <w:start w:val="1"/>
      <w:numFmt w:val="lowerLetter"/>
      <w:lvlText w:val="%2."/>
      <w:lvlJc w:val="left"/>
      <w:pPr>
        <w:ind w:left="746" w:hanging="360"/>
      </w:pPr>
    </w:lvl>
    <w:lvl w:ilvl="2" w:tplc="0418001B">
      <w:start w:val="1"/>
      <w:numFmt w:val="lowerRoman"/>
      <w:lvlText w:val="%3."/>
      <w:lvlJc w:val="right"/>
      <w:pPr>
        <w:ind w:left="1466" w:hanging="180"/>
      </w:pPr>
    </w:lvl>
    <w:lvl w:ilvl="3" w:tplc="0418000F" w:tentative="1">
      <w:start w:val="1"/>
      <w:numFmt w:val="decimal"/>
      <w:lvlText w:val="%4."/>
      <w:lvlJc w:val="left"/>
      <w:pPr>
        <w:ind w:left="2186" w:hanging="360"/>
      </w:pPr>
    </w:lvl>
    <w:lvl w:ilvl="4" w:tplc="04180019" w:tentative="1">
      <w:start w:val="1"/>
      <w:numFmt w:val="lowerLetter"/>
      <w:lvlText w:val="%5."/>
      <w:lvlJc w:val="left"/>
      <w:pPr>
        <w:ind w:left="2906" w:hanging="360"/>
      </w:pPr>
    </w:lvl>
    <w:lvl w:ilvl="5" w:tplc="0418001B" w:tentative="1">
      <w:start w:val="1"/>
      <w:numFmt w:val="lowerRoman"/>
      <w:lvlText w:val="%6."/>
      <w:lvlJc w:val="right"/>
      <w:pPr>
        <w:ind w:left="3626" w:hanging="180"/>
      </w:pPr>
    </w:lvl>
    <w:lvl w:ilvl="6" w:tplc="0418000F" w:tentative="1">
      <w:start w:val="1"/>
      <w:numFmt w:val="decimal"/>
      <w:lvlText w:val="%7."/>
      <w:lvlJc w:val="left"/>
      <w:pPr>
        <w:ind w:left="4346" w:hanging="360"/>
      </w:pPr>
    </w:lvl>
    <w:lvl w:ilvl="7" w:tplc="04180019" w:tentative="1">
      <w:start w:val="1"/>
      <w:numFmt w:val="lowerLetter"/>
      <w:lvlText w:val="%8."/>
      <w:lvlJc w:val="left"/>
      <w:pPr>
        <w:ind w:left="5066" w:hanging="360"/>
      </w:pPr>
    </w:lvl>
    <w:lvl w:ilvl="8" w:tplc="0418001B" w:tentative="1">
      <w:start w:val="1"/>
      <w:numFmt w:val="lowerRoman"/>
      <w:lvlText w:val="%9."/>
      <w:lvlJc w:val="right"/>
      <w:pPr>
        <w:ind w:left="5786" w:hanging="180"/>
      </w:pPr>
    </w:lvl>
  </w:abstractNum>
  <w:abstractNum w:abstractNumId="40">
    <w:nsid w:val="63A922A4"/>
    <w:multiLevelType w:val="hybridMultilevel"/>
    <w:tmpl w:val="3D263B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nsid w:val="667142F2"/>
    <w:multiLevelType w:val="hybridMultilevel"/>
    <w:tmpl w:val="DCC40262"/>
    <w:lvl w:ilvl="0" w:tplc="04180019">
      <w:start w:val="1"/>
      <w:numFmt w:val="lowerLetter"/>
      <w:lvlText w:val="%1."/>
      <w:lvlJc w:val="left"/>
      <w:pPr>
        <w:tabs>
          <w:tab w:val="num" w:pos="720"/>
        </w:tabs>
        <w:ind w:left="720" w:hanging="360"/>
      </w:pPr>
      <w:rPr>
        <w:rFont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42">
    <w:nsid w:val="66E47780"/>
    <w:multiLevelType w:val="hybridMultilevel"/>
    <w:tmpl w:val="91CA8D1C"/>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nsid w:val="690950A4"/>
    <w:multiLevelType w:val="hybridMultilevel"/>
    <w:tmpl w:val="B4A47FDC"/>
    <w:lvl w:ilvl="0" w:tplc="0FD6D368">
      <w:start w:val="1"/>
      <w:numFmt w:val="decimal"/>
      <w:lvlText w:val="%1."/>
      <w:lvlJc w:val="left"/>
      <w:pPr>
        <w:tabs>
          <w:tab w:val="num" w:pos="1440"/>
        </w:tabs>
        <w:ind w:left="144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4">
    <w:nsid w:val="70D5765C"/>
    <w:multiLevelType w:val="hybridMultilevel"/>
    <w:tmpl w:val="38FEC2AE"/>
    <w:lvl w:ilvl="0" w:tplc="0418000F">
      <w:start w:val="1"/>
      <w:numFmt w:val="decimal"/>
      <w:lvlText w:val="%1."/>
      <w:lvlJc w:val="left"/>
      <w:pPr>
        <w:ind w:left="1428" w:hanging="360"/>
      </w:p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45">
    <w:nsid w:val="70D5791F"/>
    <w:multiLevelType w:val="multilevel"/>
    <w:tmpl w:val="9E28E6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0EB314F"/>
    <w:multiLevelType w:val="hybridMultilevel"/>
    <w:tmpl w:val="AA6A5700"/>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7">
    <w:nsid w:val="717573D1"/>
    <w:multiLevelType w:val="hybridMultilevel"/>
    <w:tmpl w:val="E3B64CA6"/>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nsid w:val="71C96AD8"/>
    <w:multiLevelType w:val="hybridMultilevel"/>
    <w:tmpl w:val="784A1804"/>
    <w:lvl w:ilvl="0" w:tplc="0409000B">
      <w:start w:val="1"/>
      <w:numFmt w:val="bullet"/>
      <w:lvlText w:val=""/>
      <w:lvlJc w:val="left"/>
      <w:pPr>
        <w:ind w:left="1770" w:hanging="360"/>
      </w:pPr>
      <w:rPr>
        <w:rFonts w:ascii="Wingdings" w:hAnsi="Wingdings" w:hint="default"/>
      </w:rPr>
    </w:lvl>
    <w:lvl w:ilvl="1" w:tplc="04090003" w:tentative="1">
      <w:start w:val="1"/>
      <w:numFmt w:val="bullet"/>
      <w:lvlText w:val="o"/>
      <w:lvlJc w:val="left"/>
      <w:pPr>
        <w:ind w:left="2490" w:hanging="360"/>
      </w:pPr>
      <w:rPr>
        <w:rFonts w:ascii="Courier New" w:hAnsi="Courier New" w:cs="Courier New" w:hint="default"/>
      </w:rPr>
    </w:lvl>
    <w:lvl w:ilvl="2" w:tplc="04090005" w:tentative="1">
      <w:start w:val="1"/>
      <w:numFmt w:val="bullet"/>
      <w:lvlText w:val=""/>
      <w:lvlJc w:val="left"/>
      <w:pPr>
        <w:ind w:left="3210" w:hanging="360"/>
      </w:pPr>
      <w:rPr>
        <w:rFonts w:ascii="Wingdings" w:hAnsi="Wingdings" w:hint="default"/>
      </w:rPr>
    </w:lvl>
    <w:lvl w:ilvl="3" w:tplc="04090001" w:tentative="1">
      <w:start w:val="1"/>
      <w:numFmt w:val="bullet"/>
      <w:lvlText w:val=""/>
      <w:lvlJc w:val="left"/>
      <w:pPr>
        <w:ind w:left="3930" w:hanging="360"/>
      </w:pPr>
      <w:rPr>
        <w:rFonts w:ascii="Symbol" w:hAnsi="Symbol" w:hint="default"/>
      </w:rPr>
    </w:lvl>
    <w:lvl w:ilvl="4" w:tplc="04090003" w:tentative="1">
      <w:start w:val="1"/>
      <w:numFmt w:val="bullet"/>
      <w:lvlText w:val="o"/>
      <w:lvlJc w:val="left"/>
      <w:pPr>
        <w:ind w:left="4650" w:hanging="360"/>
      </w:pPr>
      <w:rPr>
        <w:rFonts w:ascii="Courier New" w:hAnsi="Courier New" w:cs="Courier New" w:hint="default"/>
      </w:rPr>
    </w:lvl>
    <w:lvl w:ilvl="5" w:tplc="04090005" w:tentative="1">
      <w:start w:val="1"/>
      <w:numFmt w:val="bullet"/>
      <w:lvlText w:val=""/>
      <w:lvlJc w:val="left"/>
      <w:pPr>
        <w:ind w:left="5370" w:hanging="360"/>
      </w:pPr>
      <w:rPr>
        <w:rFonts w:ascii="Wingdings" w:hAnsi="Wingdings" w:hint="default"/>
      </w:rPr>
    </w:lvl>
    <w:lvl w:ilvl="6" w:tplc="04090001" w:tentative="1">
      <w:start w:val="1"/>
      <w:numFmt w:val="bullet"/>
      <w:lvlText w:val=""/>
      <w:lvlJc w:val="left"/>
      <w:pPr>
        <w:ind w:left="6090" w:hanging="360"/>
      </w:pPr>
      <w:rPr>
        <w:rFonts w:ascii="Symbol" w:hAnsi="Symbol" w:hint="default"/>
      </w:rPr>
    </w:lvl>
    <w:lvl w:ilvl="7" w:tplc="04090003" w:tentative="1">
      <w:start w:val="1"/>
      <w:numFmt w:val="bullet"/>
      <w:lvlText w:val="o"/>
      <w:lvlJc w:val="left"/>
      <w:pPr>
        <w:ind w:left="6810" w:hanging="360"/>
      </w:pPr>
      <w:rPr>
        <w:rFonts w:ascii="Courier New" w:hAnsi="Courier New" w:cs="Courier New" w:hint="default"/>
      </w:rPr>
    </w:lvl>
    <w:lvl w:ilvl="8" w:tplc="04090005" w:tentative="1">
      <w:start w:val="1"/>
      <w:numFmt w:val="bullet"/>
      <w:lvlText w:val=""/>
      <w:lvlJc w:val="left"/>
      <w:pPr>
        <w:ind w:left="7530" w:hanging="360"/>
      </w:pPr>
      <w:rPr>
        <w:rFonts w:ascii="Wingdings" w:hAnsi="Wingdings" w:hint="default"/>
      </w:rPr>
    </w:lvl>
  </w:abstractNum>
  <w:abstractNum w:abstractNumId="49">
    <w:nsid w:val="73C81B9A"/>
    <w:multiLevelType w:val="hybridMultilevel"/>
    <w:tmpl w:val="504AB3C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nsid w:val="7E3F02D8"/>
    <w:multiLevelType w:val="hybridMultilevel"/>
    <w:tmpl w:val="AC5CEC10"/>
    <w:lvl w:ilvl="0" w:tplc="04180003">
      <w:start w:val="1"/>
      <w:numFmt w:val="bullet"/>
      <w:lvlText w:val="o"/>
      <w:lvlJc w:val="left"/>
      <w:pPr>
        <w:ind w:left="720" w:hanging="360"/>
      </w:pPr>
      <w:rPr>
        <w:rFonts w:ascii="Courier New" w:hAnsi="Courier New" w:cs="Courier New"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1"/>
  </w:num>
  <w:num w:numId="2">
    <w:abstractNumId w:val="39"/>
  </w:num>
  <w:num w:numId="3">
    <w:abstractNumId w:val="2"/>
  </w:num>
  <w:num w:numId="4">
    <w:abstractNumId w:val="27"/>
  </w:num>
  <w:num w:numId="5">
    <w:abstractNumId w:val="49"/>
  </w:num>
  <w:num w:numId="6">
    <w:abstractNumId w:val="46"/>
  </w:num>
  <w:num w:numId="7">
    <w:abstractNumId w:val="50"/>
  </w:num>
  <w:num w:numId="8">
    <w:abstractNumId w:val="13"/>
  </w:num>
  <w:num w:numId="9">
    <w:abstractNumId w:val="6"/>
  </w:num>
  <w:num w:numId="10">
    <w:abstractNumId w:val="15"/>
  </w:num>
  <w:num w:numId="11">
    <w:abstractNumId w:val="47"/>
  </w:num>
  <w:num w:numId="12">
    <w:abstractNumId w:val="4"/>
  </w:num>
  <w:num w:numId="13">
    <w:abstractNumId w:val="42"/>
  </w:num>
  <w:num w:numId="14">
    <w:abstractNumId w:val="37"/>
  </w:num>
  <w:num w:numId="15">
    <w:abstractNumId w:val="17"/>
  </w:num>
  <w:num w:numId="16">
    <w:abstractNumId w:val="24"/>
  </w:num>
  <w:num w:numId="17">
    <w:abstractNumId w:val="18"/>
  </w:num>
  <w:num w:numId="18">
    <w:abstractNumId w:val="44"/>
  </w:num>
  <w:num w:numId="19">
    <w:abstractNumId w:val="12"/>
  </w:num>
  <w:num w:numId="20">
    <w:abstractNumId w:val="45"/>
  </w:num>
  <w:num w:numId="21">
    <w:abstractNumId w:val="20"/>
  </w:num>
  <w:num w:numId="22">
    <w:abstractNumId w:val="14"/>
  </w:num>
  <w:num w:numId="23">
    <w:abstractNumId w:val="3"/>
  </w:num>
  <w:num w:numId="24">
    <w:abstractNumId w:val="0"/>
  </w:num>
  <w:num w:numId="25">
    <w:abstractNumId w:val="7"/>
  </w:num>
  <w:num w:numId="26">
    <w:abstractNumId w:val="29"/>
  </w:num>
  <w:num w:numId="27">
    <w:abstractNumId w:val="28"/>
  </w:num>
  <w:num w:numId="28">
    <w:abstractNumId w:val="5"/>
  </w:num>
  <w:num w:numId="29">
    <w:abstractNumId w:val="34"/>
  </w:num>
  <w:num w:numId="30">
    <w:abstractNumId w:val="25"/>
  </w:num>
  <w:num w:numId="31">
    <w:abstractNumId w:val="10"/>
  </w:num>
  <w:num w:numId="32">
    <w:abstractNumId w:val="36"/>
  </w:num>
  <w:num w:numId="33">
    <w:abstractNumId w:val="32"/>
  </w:num>
  <w:num w:numId="34">
    <w:abstractNumId w:val="16"/>
  </w:num>
  <w:num w:numId="3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41"/>
  </w:num>
  <w:num w:numId="40">
    <w:abstractNumId w:val="9"/>
  </w:num>
  <w:num w:numId="41">
    <w:abstractNumId w:val="26"/>
  </w:num>
  <w:num w:numId="42">
    <w:abstractNumId w:val="33"/>
  </w:num>
  <w:num w:numId="43">
    <w:abstractNumId w:val="40"/>
  </w:num>
  <w:num w:numId="44">
    <w:abstractNumId w:val="38"/>
  </w:num>
  <w:num w:numId="45">
    <w:abstractNumId w:val="1"/>
  </w:num>
  <w:num w:numId="46">
    <w:abstractNumId w:val="48"/>
  </w:num>
  <w:num w:numId="47">
    <w:abstractNumId w:val="21"/>
  </w:num>
  <w:num w:numId="48">
    <w:abstractNumId w:val="31"/>
  </w:num>
  <w:num w:numId="49">
    <w:abstractNumId w:val="19"/>
  </w:num>
  <w:num w:numId="50">
    <w:abstractNumId w:val="35"/>
  </w:num>
  <w:num w:numId="51">
    <w:abstractNumId w:val="30"/>
  </w:num>
  <w:num w:numId="52">
    <w:abstractNumId w:val="8"/>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luca Buza">
    <w15:presenceInfo w15:providerId="None" w15:userId="Raluca Buz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88D"/>
    <w:rsid w:val="000134F9"/>
    <w:rsid w:val="000239C3"/>
    <w:rsid w:val="0002531C"/>
    <w:rsid w:val="000259D8"/>
    <w:rsid w:val="000321A6"/>
    <w:rsid w:val="00035F0F"/>
    <w:rsid w:val="0004191C"/>
    <w:rsid w:val="00073B52"/>
    <w:rsid w:val="00081FF2"/>
    <w:rsid w:val="00086F43"/>
    <w:rsid w:val="0009123A"/>
    <w:rsid w:val="00094DBA"/>
    <w:rsid w:val="000A2C1B"/>
    <w:rsid w:val="000A4874"/>
    <w:rsid w:val="000A4904"/>
    <w:rsid w:val="000D5BE6"/>
    <w:rsid w:val="000D65FD"/>
    <w:rsid w:val="000E3348"/>
    <w:rsid w:val="000E5306"/>
    <w:rsid w:val="000E60B9"/>
    <w:rsid w:val="00103318"/>
    <w:rsid w:val="001040A4"/>
    <w:rsid w:val="00115E94"/>
    <w:rsid w:val="001207D4"/>
    <w:rsid w:val="00121449"/>
    <w:rsid w:val="00122110"/>
    <w:rsid w:val="001354D4"/>
    <w:rsid w:val="001568FA"/>
    <w:rsid w:val="001630FB"/>
    <w:rsid w:val="00183271"/>
    <w:rsid w:val="0019068A"/>
    <w:rsid w:val="001A3BFD"/>
    <w:rsid w:val="001A62A5"/>
    <w:rsid w:val="001B2216"/>
    <w:rsid w:val="001B43FF"/>
    <w:rsid w:val="001C408E"/>
    <w:rsid w:val="001D4411"/>
    <w:rsid w:val="001E70B3"/>
    <w:rsid w:val="0020765B"/>
    <w:rsid w:val="00214886"/>
    <w:rsid w:val="0023086E"/>
    <w:rsid w:val="002578AC"/>
    <w:rsid w:val="002605B2"/>
    <w:rsid w:val="00293FBF"/>
    <w:rsid w:val="002A33D2"/>
    <w:rsid w:val="002B6624"/>
    <w:rsid w:val="002B7F26"/>
    <w:rsid w:val="002D5A60"/>
    <w:rsid w:val="00311E43"/>
    <w:rsid w:val="0032560B"/>
    <w:rsid w:val="0033195B"/>
    <w:rsid w:val="00341B72"/>
    <w:rsid w:val="003459E1"/>
    <w:rsid w:val="00345A77"/>
    <w:rsid w:val="0035710D"/>
    <w:rsid w:val="003642F9"/>
    <w:rsid w:val="003727DE"/>
    <w:rsid w:val="00381217"/>
    <w:rsid w:val="00383E4B"/>
    <w:rsid w:val="00396C5D"/>
    <w:rsid w:val="003A0ABC"/>
    <w:rsid w:val="003A77CE"/>
    <w:rsid w:val="003B62AD"/>
    <w:rsid w:val="003C065F"/>
    <w:rsid w:val="003C705D"/>
    <w:rsid w:val="003D0CCD"/>
    <w:rsid w:val="003D5E7E"/>
    <w:rsid w:val="003F20F2"/>
    <w:rsid w:val="003F2DBC"/>
    <w:rsid w:val="003F4F75"/>
    <w:rsid w:val="00416B05"/>
    <w:rsid w:val="00417EF9"/>
    <w:rsid w:val="0044015E"/>
    <w:rsid w:val="00444B98"/>
    <w:rsid w:val="004455B7"/>
    <w:rsid w:val="00447109"/>
    <w:rsid w:val="00452BF6"/>
    <w:rsid w:val="004536DC"/>
    <w:rsid w:val="004568D7"/>
    <w:rsid w:val="0046275D"/>
    <w:rsid w:val="00477FE6"/>
    <w:rsid w:val="00494BE4"/>
    <w:rsid w:val="00496C8F"/>
    <w:rsid w:val="004B7CF2"/>
    <w:rsid w:val="004C0EBB"/>
    <w:rsid w:val="004C2036"/>
    <w:rsid w:val="004E1A42"/>
    <w:rsid w:val="004F50E9"/>
    <w:rsid w:val="00533289"/>
    <w:rsid w:val="00550F20"/>
    <w:rsid w:val="0057366E"/>
    <w:rsid w:val="005766E4"/>
    <w:rsid w:val="00577933"/>
    <w:rsid w:val="0059470D"/>
    <w:rsid w:val="005B6CFB"/>
    <w:rsid w:val="005C09FE"/>
    <w:rsid w:val="005C588D"/>
    <w:rsid w:val="005C79BE"/>
    <w:rsid w:val="005C79D8"/>
    <w:rsid w:val="005D75FF"/>
    <w:rsid w:val="005E630F"/>
    <w:rsid w:val="006469CE"/>
    <w:rsid w:val="0066409E"/>
    <w:rsid w:val="00697D84"/>
    <w:rsid w:val="006C6740"/>
    <w:rsid w:val="006D7A02"/>
    <w:rsid w:val="006E47D6"/>
    <w:rsid w:val="006F292A"/>
    <w:rsid w:val="006F3A40"/>
    <w:rsid w:val="00704130"/>
    <w:rsid w:val="00705697"/>
    <w:rsid w:val="007213FE"/>
    <w:rsid w:val="00754AF6"/>
    <w:rsid w:val="00786D80"/>
    <w:rsid w:val="007970CF"/>
    <w:rsid w:val="007C3B22"/>
    <w:rsid w:val="007C4AD0"/>
    <w:rsid w:val="007D0894"/>
    <w:rsid w:val="007E223D"/>
    <w:rsid w:val="007F67AE"/>
    <w:rsid w:val="00801874"/>
    <w:rsid w:val="00834CF6"/>
    <w:rsid w:val="008354FB"/>
    <w:rsid w:val="00854D5D"/>
    <w:rsid w:val="00860461"/>
    <w:rsid w:val="0086653F"/>
    <w:rsid w:val="008901D5"/>
    <w:rsid w:val="00890ECC"/>
    <w:rsid w:val="00894F49"/>
    <w:rsid w:val="008A1791"/>
    <w:rsid w:val="008B5AEF"/>
    <w:rsid w:val="008D01C8"/>
    <w:rsid w:val="008D1027"/>
    <w:rsid w:val="008F33DE"/>
    <w:rsid w:val="008F6A44"/>
    <w:rsid w:val="008F72B8"/>
    <w:rsid w:val="00901BEE"/>
    <w:rsid w:val="00913CF0"/>
    <w:rsid w:val="009207D9"/>
    <w:rsid w:val="009242FE"/>
    <w:rsid w:val="009320AC"/>
    <w:rsid w:val="009430EA"/>
    <w:rsid w:val="00972439"/>
    <w:rsid w:val="00973E39"/>
    <w:rsid w:val="00984626"/>
    <w:rsid w:val="009A79DA"/>
    <w:rsid w:val="009B70EA"/>
    <w:rsid w:val="009B7172"/>
    <w:rsid w:val="009B7E67"/>
    <w:rsid w:val="009D0F2F"/>
    <w:rsid w:val="009D2531"/>
    <w:rsid w:val="009E6E48"/>
    <w:rsid w:val="009F15CD"/>
    <w:rsid w:val="009F3CAE"/>
    <w:rsid w:val="00A03CBE"/>
    <w:rsid w:val="00A07645"/>
    <w:rsid w:val="00A07AF5"/>
    <w:rsid w:val="00A1216D"/>
    <w:rsid w:val="00A40268"/>
    <w:rsid w:val="00A4112D"/>
    <w:rsid w:val="00A50BC4"/>
    <w:rsid w:val="00A60CED"/>
    <w:rsid w:val="00A73BDC"/>
    <w:rsid w:val="00AA0E36"/>
    <w:rsid w:val="00AA63A2"/>
    <w:rsid w:val="00AB4D22"/>
    <w:rsid w:val="00AC767A"/>
    <w:rsid w:val="00AF19EE"/>
    <w:rsid w:val="00AF3DD4"/>
    <w:rsid w:val="00B15939"/>
    <w:rsid w:val="00B20D74"/>
    <w:rsid w:val="00B42515"/>
    <w:rsid w:val="00B66BE1"/>
    <w:rsid w:val="00BA4FD9"/>
    <w:rsid w:val="00BE1C2D"/>
    <w:rsid w:val="00BF7073"/>
    <w:rsid w:val="00C1352E"/>
    <w:rsid w:val="00C24BAA"/>
    <w:rsid w:val="00C35B3F"/>
    <w:rsid w:val="00C378F3"/>
    <w:rsid w:val="00C5534F"/>
    <w:rsid w:val="00C60E3F"/>
    <w:rsid w:val="00C73191"/>
    <w:rsid w:val="00C91364"/>
    <w:rsid w:val="00CA26D3"/>
    <w:rsid w:val="00CD3A69"/>
    <w:rsid w:val="00CE1687"/>
    <w:rsid w:val="00CE306D"/>
    <w:rsid w:val="00D04488"/>
    <w:rsid w:val="00D07794"/>
    <w:rsid w:val="00D147E6"/>
    <w:rsid w:val="00D17064"/>
    <w:rsid w:val="00D204E2"/>
    <w:rsid w:val="00D34BE5"/>
    <w:rsid w:val="00D35CF0"/>
    <w:rsid w:val="00D5289F"/>
    <w:rsid w:val="00D61D00"/>
    <w:rsid w:val="00D822B4"/>
    <w:rsid w:val="00D87466"/>
    <w:rsid w:val="00DA29B7"/>
    <w:rsid w:val="00DB06CA"/>
    <w:rsid w:val="00DB4CC9"/>
    <w:rsid w:val="00DC7123"/>
    <w:rsid w:val="00DD0EB5"/>
    <w:rsid w:val="00DD332A"/>
    <w:rsid w:val="00DD6D3A"/>
    <w:rsid w:val="00DE36BA"/>
    <w:rsid w:val="00E00D63"/>
    <w:rsid w:val="00E1167D"/>
    <w:rsid w:val="00E22F26"/>
    <w:rsid w:val="00E309DC"/>
    <w:rsid w:val="00E31099"/>
    <w:rsid w:val="00E70441"/>
    <w:rsid w:val="00EA0BFD"/>
    <w:rsid w:val="00EE67FD"/>
    <w:rsid w:val="00EE76A4"/>
    <w:rsid w:val="00F0002A"/>
    <w:rsid w:val="00F102EC"/>
    <w:rsid w:val="00F4189A"/>
    <w:rsid w:val="00F46AED"/>
    <w:rsid w:val="00F50082"/>
    <w:rsid w:val="00F839E2"/>
    <w:rsid w:val="00F86DD2"/>
    <w:rsid w:val="00F93C13"/>
    <w:rsid w:val="00F969EE"/>
    <w:rsid w:val="00FC3225"/>
    <w:rsid w:val="00FC70E2"/>
    <w:rsid w:val="00FE2AF0"/>
    <w:rsid w:val="00FF500D"/>
    <w:rsid w:val="00FF5A4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65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C70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70E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9068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
    <w:basedOn w:val="Normal"/>
    <w:link w:val="ListParagraphChar"/>
    <w:uiPriority w:val="34"/>
    <w:qFormat/>
    <w:rsid w:val="007E223D"/>
    <w:pPr>
      <w:ind w:left="720"/>
      <w:contextualSpacing/>
    </w:pPr>
  </w:style>
  <w:style w:type="paragraph" w:styleId="Header">
    <w:name w:val="header"/>
    <w:basedOn w:val="Normal"/>
    <w:link w:val="HeaderChar"/>
    <w:uiPriority w:val="99"/>
    <w:unhideWhenUsed/>
    <w:rsid w:val="00094DBA"/>
    <w:pPr>
      <w:tabs>
        <w:tab w:val="center" w:pos="4536"/>
        <w:tab w:val="right" w:pos="9072"/>
      </w:tabs>
      <w:spacing w:after="0" w:line="240" w:lineRule="auto"/>
    </w:pPr>
  </w:style>
  <w:style w:type="character" w:customStyle="1" w:styleId="HeaderChar">
    <w:name w:val="Header Char"/>
    <w:basedOn w:val="DefaultParagraphFont"/>
    <w:link w:val="Header"/>
    <w:uiPriority w:val="99"/>
    <w:rsid w:val="00094DBA"/>
  </w:style>
  <w:style w:type="paragraph" w:styleId="Footer">
    <w:name w:val="footer"/>
    <w:basedOn w:val="Normal"/>
    <w:link w:val="FooterChar"/>
    <w:uiPriority w:val="99"/>
    <w:unhideWhenUsed/>
    <w:rsid w:val="00094DBA"/>
    <w:pPr>
      <w:tabs>
        <w:tab w:val="center" w:pos="4536"/>
        <w:tab w:val="right" w:pos="9072"/>
      </w:tabs>
      <w:spacing w:after="0" w:line="240" w:lineRule="auto"/>
    </w:pPr>
  </w:style>
  <w:style w:type="character" w:customStyle="1" w:styleId="FooterChar">
    <w:name w:val="Footer Char"/>
    <w:basedOn w:val="DefaultParagraphFont"/>
    <w:link w:val="Footer"/>
    <w:uiPriority w:val="99"/>
    <w:rsid w:val="00094DBA"/>
  </w:style>
  <w:style w:type="paragraph" w:styleId="BalloonText">
    <w:name w:val="Balloon Text"/>
    <w:basedOn w:val="Normal"/>
    <w:link w:val="BalloonTextChar"/>
    <w:uiPriority w:val="99"/>
    <w:semiHidden/>
    <w:unhideWhenUsed/>
    <w:rsid w:val="00973E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E39"/>
    <w:rPr>
      <w:rFonts w:ascii="Tahoma" w:hAnsi="Tahoma" w:cs="Tahoma"/>
      <w:sz w:val="16"/>
      <w:szCs w:val="16"/>
    </w:rPr>
  </w:style>
  <w:style w:type="character" w:styleId="Hyperlink">
    <w:name w:val="Hyperlink"/>
    <w:basedOn w:val="DefaultParagraphFont"/>
    <w:uiPriority w:val="99"/>
    <w:unhideWhenUsed/>
    <w:rsid w:val="007213FE"/>
    <w:rPr>
      <w:color w:val="0563C1"/>
      <w:u w:val="single"/>
    </w:rPr>
  </w:style>
  <w:style w:type="character" w:customStyle="1" w:styleId="ListParagraphChar">
    <w:name w:val="List Paragraph Char"/>
    <w:aliases w:val="Normal bullet 2 Char,List Paragraph1 Char,Akapit z listą BS Char,Outlines a.b.c. Char,List_Paragraph Char,Multilevel para_II Char,Akapit z lista BS Char"/>
    <w:link w:val="ListParagraph"/>
    <w:uiPriority w:val="34"/>
    <w:locked/>
    <w:rsid w:val="00F4189A"/>
  </w:style>
  <w:style w:type="table" w:styleId="TableGrid">
    <w:name w:val="Table Grid"/>
    <w:basedOn w:val="TableNormal"/>
    <w:uiPriority w:val="59"/>
    <w:rsid w:val="00F46A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C70E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70E2"/>
    <w:rPr>
      <w:rFonts w:asciiTheme="majorHAnsi" w:eastAsiaTheme="majorEastAsia" w:hAnsiTheme="majorHAnsi" w:cstheme="majorBidi"/>
      <w:b/>
      <w:bCs/>
      <w:color w:val="4F81BD" w:themeColor="accent1"/>
      <w:sz w:val="26"/>
      <w:szCs w:val="26"/>
    </w:rPr>
  </w:style>
  <w:style w:type="table" w:styleId="LightShading-Accent5">
    <w:name w:val="Light Shading Accent 5"/>
    <w:basedOn w:val="TableNormal"/>
    <w:uiPriority w:val="60"/>
    <w:rsid w:val="00FE2AF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1">
    <w:name w:val="Light Shading Accent 1"/>
    <w:basedOn w:val="TableNormal"/>
    <w:uiPriority w:val="60"/>
    <w:rsid w:val="00FE2AF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FootnoteText">
    <w:name w:val="footnote text"/>
    <w:basedOn w:val="Normal"/>
    <w:link w:val="FootnoteTextChar"/>
    <w:uiPriority w:val="99"/>
    <w:semiHidden/>
    <w:unhideWhenUsed/>
    <w:rsid w:val="009F15C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15CD"/>
    <w:rPr>
      <w:sz w:val="20"/>
      <w:szCs w:val="20"/>
    </w:rPr>
  </w:style>
  <w:style w:type="character" w:styleId="FootnoteReference">
    <w:name w:val="footnote reference"/>
    <w:basedOn w:val="DefaultParagraphFont"/>
    <w:uiPriority w:val="99"/>
    <w:semiHidden/>
    <w:unhideWhenUsed/>
    <w:rsid w:val="009F15CD"/>
    <w:rPr>
      <w:vertAlign w:val="superscript"/>
    </w:rPr>
  </w:style>
  <w:style w:type="paragraph" w:styleId="TOCHeading">
    <w:name w:val="TOC Heading"/>
    <w:basedOn w:val="Heading1"/>
    <w:next w:val="Normal"/>
    <w:uiPriority w:val="39"/>
    <w:semiHidden/>
    <w:unhideWhenUsed/>
    <w:qFormat/>
    <w:rsid w:val="006D7A02"/>
    <w:pPr>
      <w:outlineLvl w:val="9"/>
    </w:pPr>
    <w:rPr>
      <w:lang w:val="en-US" w:eastAsia="ja-JP"/>
    </w:rPr>
  </w:style>
  <w:style w:type="paragraph" w:styleId="TOC1">
    <w:name w:val="toc 1"/>
    <w:basedOn w:val="Normal"/>
    <w:next w:val="Normal"/>
    <w:autoRedefine/>
    <w:uiPriority w:val="39"/>
    <w:unhideWhenUsed/>
    <w:rsid w:val="006D7A02"/>
    <w:pPr>
      <w:spacing w:after="100"/>
    </w:pPr>
  </w:style>
  <w:style w:type="paragraph" w:styleId="TOC2">
    <w:name w:val="toc 2"/>
    <w:basedOn w:val="Normal"/>
    <w:next w:val="Normal"/>
    <w:autoRedefine/>
    <w:uiPriority w:val="39"/>
    <w:unhideWhenUsed/>
    <w:rsid w:val="006D7A02"/>
    <w:pPr>
      <w:spacing w:after="100"/>
      <w:ind w:left="220"/>
    </w:pPr>
  </w:style>
  <w:style w:type="character" w:customStyle="1" w:styleId="Heading3Char">
    <w:name w:val="Heading 3 Char"/>
    <w:basedOn w:val="DefaultParagraphFont"/>
    <w:link w:val="Heading3"/>
    <w:uiPriority w:val="9"/>
    <w:semiHidden/>
    <w:rsid w:val="0019068A"/>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7970CF"/>
    <w:rPr>
      <w:sz w:val="16"/>
      <w:szCs w:val="16"/>
    </w:rPr>
  </w:style>
  <w:style w:type="paragraph" w:styleId="CommentText">
    <w:name w:val="annotation text"/>
    <w:basedOn w:val="Normal"/>
    <w:link w:val="CommentTextChar"/>
    <w:uiPriority w:val="99"/>
    <w:semiHidden/>
    <w:unhideWhenUsed/>
    <w:rsid w:val="007970CF"/>
    <w:pPr>
      <w:spacing w:line="240" w:lineRule="auto"/>
    </w:pPr>
    <w:rPr>
      <w:sz w:val="20"/>
      <w:szCs w:val="20"/>
    </w:rPr>
  </w:style>
  <w:style w:type="character" w:customStyle="1" w:styleId="CommentTextChar">
    <w:name w:val="Comment Text Char"/>
    <w:basedOn w:val="DefaultParagraphFont"/>
    <w:link w:val="CommentText"/>
    <w:uiPriority w:val="99"/>
    <w:semiHidden/>
    <w:rsid w:val="007970CF"/>
    <w:rPr>
      <w:sz w:val="20"/>
      <w:szCs w:val="20"/>
    </w:rPr>
  </w:style>
  <w:style w:type="paragraph" w:styleId="CommentSubject">
    <w:name w:val="annotation subject"/>
    <w:basedOn w:val="CommentText"/>
    <w:next w:val="CommentText"/>
    <w:link w:val="CommentSubjectChar"/>
    <w:uiPriority w:val="99"/>
    <w:semiHidden/>
    <w:unhideWhenUsed/>
    <w:rsid w:val="007970CF"/>
    <w:rPr>
      <w:b/>
      <w:bCs/>
    </w:rPr>
  </w:style>
  <w:style w:type="character" w:customStyle="1" w:styleId="CommentSubjectChar">
    <w:name w:val="Comment Subject Char"/>
    <w:basedOn w:val="CommentTextChar"/>
    <w:link w:val="CommentSubject"/>
    <w:uiPriority w:val="99"/>
    <w:semiHidden/>
    <w:rsid w:val="007970CF"/>
    <w:rPr>
      <w:b/>
      <w:bCs/>
      <w:sz w:val="20"/>
      <w:szCs w:val="20"/>
    </w:rPr>
  </w:style>
  <w:style w:type="character" w:styleId="FollowedHyperlink">
    <w:name w:val="FollowedHyperlink"/>
    <w:basedOn w:val="DefaultParagraphFont"/>
    <w:uiPriority w:val="99"/>
    <w:semiHidden/>
    <w:unhideWhenUsed/>
    <w:rsid w:val="006F3A4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C70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70E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9068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
    <w:basedOn w:val="Normal"/>
    <w:link w:val="ListParagraphChar"/>
    <w:uiPriority w:val="34"/>
    <w:qFormat/>
    <w:rsid w:val="007E223D"/>
    <w:pPr>
      <w:ind w:left="720"/>
      <w:contextualSpacing/>
    </w:pPr>
  </w:style>
  <w:style w:type="paragraph" w:styleId="Header">
    <w:name w:val="header"/>
    <w:basedOn w:val="Normal"/>
    <w:link w:val="HeaderChar"/>
    <w:uiPriority w:val="99"/>
    <w:unhideWhenUsed/>
    <w:rsid w:val="00094DBA"/>
    <w:pPr>
      <w:tabs>
        <w:tab w:val="center" w:pos="4536"/>
        <w:tab w:val="right" w:pos="9072"/>
      </w:tabs>
      <w:spacing w:after="0" w:line="240" w:lineRule="auto"/>
    </w:pPr>
  </w:style>
  <w:style w:type="character" w:customStyle="1" w:styleId="HeaderChar">
    <w:name w:val="Header Char"/>
    <w:basedOn w:val="DefaultParagraphFont"/>
    <w:link w:val="Header"/>
    <w:uiPriority w:val="99"/>
    <w:rsid w:val="00094DBA"/>
  </w:style>
  <w:style w:type="paragraph" w:styleId="Footer">
    <w:name w:val="footer"/>
    <w:basedOn w:val="Normal"/>
    <w:link w:val="FooterChar"/>
    <w:uiPriority w:val="99"/>
    <w:unhideWhenUsed/>
    <w:rsid w:val="00094DBA"/>
    <w:pPr>
      <w:tabs>
        <w:tab w:val="center" w:pos="4536"/>
        <w:tab w:val="right" w:pos="9072"/>
      </w:tabs>
      <w:spacing w:after="0" w:line="240" w:lineRule="auto"/>
    </w:pPr>
  </w:style>
  <w:style w:type="character" w:customStyle="1" w:styleId="FooterChar">
    <w:name w:val="Footer Char"/>
    <w:basedOn w:val="DefaultParagraphFont"/>
    <w:link w:val="Footer"/>
    <w:uiPriority w:val="99"/>
    <w:rsid w:val="00094DBA"/>
  </w:style>
  <w:style w:type="paragraph" w:styleId="BalloonText">
    <w:name w:val="Balloon Text"/>
    <w:basedOn w:val="Normal"/>
    <w:link w:val="BalloonTextChar"/>
    <w:uiPriority w:val="99"/>
    <w:semiHidden/>
    <w:unhideWhenUsed/>
    <w:rsid w:val="00973E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E39"/>
    <w:rPr>
      <w:rFonts w:ascii="Tahoma" w:hAnsi="Tahoma" w:cs="Tahoma"/>
      <w:sz w:val="16"/>
      <w:szCs w:val="16"/>
    </w:rPr>
  </w:style>
  <w:style w:type="character" w:styleId="Hyperlink">
    <w:name w:val="Hyperlink"/>
    <w:basedOn w:val="DefaultParagraphFont"/>
    <w:uiPriority w:val="99"/>
    <w:unhideWhenUsed/>
    <w:rsid w:val="007213FE"/>
    <w:rPr>
      <w:color w:val="0563C1"/>
      <w:u w:val="single"/>
    </w:rPr>
  </w:style>
  <w:style w:type="character" w:customStyle="1" w:styleId="ListParagraphChar">
    <w:name w:val="List Paragraph Char"/>
    <w:aliases w:val="Normal bullet 2 Char,List Paragraph1 Char,Akapit z listą BS Char,Outlines a.b.c. Char,List_Paragraph Char,Multilevel para_II Char,Akapit z lista BS Char"/>
    <w:link w:val="ListParagraph"/>
    <w:uiPriority w:val="34"/>
    <w:locked/>
    <w:rsid w:val="00F4189A"/>
  </w:style>
  <w:style w:type="table" w:styleId="TableGrid">
    <w:name w:val="Table Grid"/>
    <w:basedOn w:val="TableNormal"/>
    <w:uiPriority w:val="59"/>
    <w:rsid w:val="00F46A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C70E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70E2"/>
    <w:rPr>
      <w:rFonts w:asciiTheme="majorHAnsi" w:eastAsiaTheme="majorEastAsia" w:hAnsiTheme="majorHAnsi" w:cstheme="majorBidi"/>
      <w:b/>
      <w:bCs/>
      <w:color w:val="4F81BD" w:themeColor="accent1"/>
      <w:sz w:val="26"/>
      <w:szCs w:val="26"/>
    </w:rPr>
  </w:style>
  <w:style w:type="table" w:styleId="LightShading-Accent5">
    <w:name w:val="Light Shading Accent 5"/>
    <w:basedOn w:val="TableNormal"/>
    <w:uiPriority w:val="60"/>
    <w:rsid w:val="00FE2AF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1">
    <w:name w:val="Light Shading Accent 1"/>
    <w:basedOn w:val="TableNormal"/>
    <w:uiPriority w:val="60"/>
    <w:rsid w:val="00FE2AF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FootnoteText">
    <w:name w:val="footnote text"/>
    <w:basedOn w:val="Normal"/>
    <w:link w:val="FootnoteTextChar"/>
    <w:uiPriority w:val="99"/>
    <w:semiHidden/>
    <w:unhideWhenUsed/>
    <w:rsid w:val="009F15C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15CD"/>
    <w:rPr>
      <w:sz w:val="20"/>
      <w:szCs w:val="20"/>
    </w:rPr>
  </w:style>
  <w:style w:type="character" w:styleId="FootnoteReference">
    <w:name w:val="footnote reference"/>
    <w:basedOn w:val="DefaultParagraphFont"/>
    <w:uiPriority w:val="99"/>
    <w:semiHidden/>
    <w:unhideWhenUsed/>
    <w:rsid w:val="009F15CD"/>
    <w:rPr>
      <w:vertAlign w:val="superscript"/>
    </w:rPr>
  </w:style>
  <w:style w:type="paragraph" w:styleId="TOCHeading">
    <w:name w:val="TOC Heading"/>
    <w:basedOn w:val="Heading1"/>
    <w:next w:val="Normal"/>
    <w:uiPriority w:val="39"/>
    <w:semiHidden/>
    <w:unhideWhenUsed/>
    <w:qFormat/>
    <w:rsid w:val="006D7A02"/>
    <w:pPr>
      <w:outlineLvl w:val="9"/>
    </w:pPr>
    <w:rPr>
      <w:lang w:val="en-US" w:eastAsia="ja-JP"/>
    </w:rPr>
  </w:style>
  <w:style w:type="paragraph" w:styleId="TOC1">
    <w:name w:val="toc 1"/>
    <w:basedOn w:val="Normal"/>
    <w:next w:val="Normal"/>
    <w:autoRedefine/>
    <w:uiPriority w:val="39"/>
    <w:unhideWhenUsed/>
    <w:rsid w:val="006D7A02"/>
    <w:pPr>
      <w:spacing w:after="100"/>
    </w:pPr>
  </w:style>
  <w:style w:type="paragraph" w:styleId="TOC2">
    <w:name w:val="toc 2"/>
    <w:basedOn w:val="Normal"/>
    <w:next w:val="Normal"/>
    <w:autoRedefine/>
    <w:uiPriority w:val="39"/>
    <w:unhideWhenUsed/>
    <w:rsid w:val="006D7A02"/>
    <w:pPr>
      <w:spacing w:after="100"/>
      <w:ind w:left="220"/>
    </w:pPr>
  </w:style>
  <w:style w:type="character" w:customStyle="1" w:styleId="Heading3Char">
    <w:name w:val="Heading 3 Char"/>
    <w:basedOn w:val="DefaultParagraphFont"/>
    <w:link w:val="Heading3"/>
    <w:uiPriority w:val="9"/>
    <w:semiHidden/>
    <w:rsid w:val="0019068A"/>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7970CF"/>
    <w:rPr>
      <w:sz w:val="16"/>
      <w:szCs w:val="16"/>
    </w:rPr>
  </w:style>
  <w:style w:type="paragraph" w:styleId="CommentText">
    <w:name w:val="annotation text"/>
    <w:basedOn w:val="Normal"/>
    <w:link w:val="CommentTextChar"/>
    <w:uiPriority w:val="99"/>
    <w:semiHidden/>
    <w:unhideWhenUsed/>
    <w:rsid w:val="007970CF"/>
    <w:pPr>
      <w:spacing w:line="240" w:lineRule="auto"/>
    </w:pPr>
    <w:rPr>
      <w:sz w:val="20"/>
      <w:szCs w:val="20"/>
    </w:rPr>
  </w:style>
  <w:style w:type="character" w:customStyle="1" w:styleId="CommentTextChar">
    <w:name w:val="Comment Text Char"/>
    <w:basedOn w:val="DefaultParagraphFont"/>
    <w:link w:val="CommentText"/>
    <w:uiPriority w:val="99"/>
    <w:semiHidden/>
    <w:rsid w:val="007970CF"/>
    <w:rPr>
      <w:sz w:val="20"/>
      <w:szCs w:val="20"/>
    </w:rPr>
  </w:style>
  <w:style w:type="paragraph" w:styleId="CommentSubject">
    <w:name w:val="annotation subject"/>
    <w:basedOn w:val="CommentText"/>
    <w:next w:val="CommentText"/>
    <w:link w:val="CommentSubjectChar"/>
    <w:uiPriority w:val="99"/>
    <w:semiHidden/>
    <w:unhideWhenUsed/>
    <w:rsid w:val="007970CF"/>
    <w:rPr>
      <w:b/>
      <w:bCs/>
    </w:rPr>
  </w:style>
  <w:style w:type="character" w:customStyle="1" w:styleId="CommentSubjectChar">
    <w:name w:val="Comment Subject Char"/>
    <w:basedOn w:val="CommentTextChar"/>
    <w:link w:val="CommentSubject"/>
    <w:uiPriority w:val="99"/>
    <w:semiHidden/>
    <w:rsid w:val="007970CF"/>
    <w:rPr>
      <w:b/>
      <w:bCs/>
      <w:sz w:val="20"/>
      <w:szCs w:val="20"/>
    </w:rPr>
  </w:style>
  <w:style w:type="character" w:styleId="FollowedHyperlink">
    <w:name w:val="FollowedHyperlink"/>
    <w:basedOn w:val="DefaultParagraphFont"/>
    <w:uiPriority w:val="99"/>
    <w:semiHidden/>
    <w:unhideWhenUsed/>
    <w:rsid w:val="006F3A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87059">
      <w:bodyDiv w:val="1"/>
      <w:marLeft w:val="0"/>
      <w:marRight w:val="0"/>
      <w:marTop w:val="0"/>
      <w:marBottom w:val="0"/>
      <w:divBdr>
        <w:top w:val="none" w:sz="0" w:space="0" w:color="auto"/>
        <w:left w:val="none" w:sz="0" w:space="0" w:color="auto"/>
        <w:bottom w:val="none" w:sz="0" w:space="0" w:color="auto"/>
        <w:right w:val="none" w:sz="0" w:space="0" w:color="auto"/>
      </w:divBdr>
    </w:div>
    <w:div w:id="171801788">
      <w:bodyDiv w:val="1"/>
      <w:marLeft w:val="0"/>
      <w:marRight w:val="0"/>
      <w:marTop w:val="0"/>
      <w:marBottom w:val="0"/>
      <w:divBdr>
        <w:top w:val="none" w:sz="0" w:space="0" w:color="auto"/>
        <w:left w:val="none" w:sz="0" w:space="0" w:color="auto"/>
        <w:bottom w:val="none" w:sz="0" w:space="0" w:color="auto"/>
        <w:right w:val="none" w:sz="0" w:space="0" w:color="auto"/>
      </w:divBdr>
    </w:div>
    <w:div w:id="457528533">
      <w:bodyDiv w:val="1"/>
      <w:marLeft w:val="0"/>
      <w:marRight w:val="0"/>
      <w:marTop w:val="0"/>
      <w:marBottom w:val="0"/>
      <w:divBdr>
        <w:top w:val="none" w:sz="0" w:space="0" w:color="auto"/>
        <w:left w:val="none" w:sz="0" w:space="0" w:color="auto"/>
        <w:bottom w:val="none" w:sz="0" w:space="0" w:color="auto"/>
        <w:right w:val="none" w:sz="0" w:space="0" w:color="auto"/>
      </w:divBdr>
    </w:div>
    <w:div w:id="554241765">
      <w:bodyDiv w:val="1"/>
      <w:marLeft w:val="0"/>
      <w:marRight w:val="0"/>
      <w:marTop w:val="0"/>
      <w:marBottom w:val="0"/>
      <w:divBdr>
        <w:top w:val="none" w:sz="0" w:space="0" w:color="auto"/>
        <w:left w:val="none" w:sz="0" w:space="0" w:color="auto"/>
        <w:bottom w:val="none" w:sz="0" w:space="0" w:color="auto"/>
        <w:right w:val="none" w:sz="0" w:space="0" w:color="auto"/>
      </w:divBdr>
      <w:divsChild>
        <w:div w:id="733898054">
          <w:marLeft w:val="0"/>
          <w:marRight w:val="0"/>
          <w:marTop w:val="0"/>
          <w:marBottom w:val="0"/>
          <w:divBdr>
            <w:top w:val="single" w:sz="6" w:space="0" w:color="C2C3C4"/>
            <w:left w:val="single" w:sz="6" w:space="0" w:color="C2C3C4"/>
            <w:bottom w:val="none" w:sz="0" w:space="0" w:color="auto"/>
            <w:right w:val="single" w:sz="6" w:space="0" w:color="C2C3C4"/>
          </w:divBdr>
          <w:divsChild>
            <w:div w:id="1791702881">
              <w:marLeft w:val="0"/>
              <w:marRight w:val="0"/>
              <w:marTop w:val="0"/>
              <w:marBottom w:val="0"/>
              <w:divBdr>
                <w:top w:val="none" w:sz="0" w:space="0" w:color="auto"/>
                <w:left w:val="none" w:sz="0" w:space="0" w:color="auto"/>
                <w:bottom w:val="none" w:sz="0" w:space="0" w:color="auto"/>
                <w:right w:val="none" w:sz="0" w:space="0" w:color="auto"/>
              </w:divBdr>
              <w:divsChild>
                <w:div w:id="1091855900">
                  <w:marLeft w:val="0"/>
                  <w:marRight w:val="0"/>
                  <w:marTop w:val="0"/>
                  <w:marBottom w:val="0"/>
                  <w:divBdr>
                    <w:top w:val="none" w:sz="0" w:space="0" w:color="auto"/>
                    <w:left w:val="none" w:sz="0" w:space="0" w:color="auto"/>
                    <w:bottom w:val="none" w:sz="0" w:space="0" w:color="auto"/>
                    <w:right w:val="none" w:sz="0" w:space="0" w:color="auto"/>
                  </w:divBdr>
                  <w:divsChild>
                    <w:div w:id="656423861">
                      <w:marLeft w:val="90"/>
                      <w:marRight w:val="0"/>
                      <w:marTop w:val="0"/>
                      <w:marBottom w:val="0"/>
                      <w:divBdr>
                        <w:top w:val="none" w:sz="0" w:space="0" w:color="auto"/>
                        <w:left w:val="none" w:sz="0" w:space="0" w:color="auto"/>
                        <w:bottom w:val="none" w:sz="0" w:space="0" w:color="auto"/>
                        <w:right w:val="none" w:sz="0" w:space="0" w:color="auto"/>
                      </w:divBdr>
                    </w:div>
                    <w:div w:id="706218377">
                      <w:marLeft w:val="90"/>
                      <w:marRight w:val="0"/>
                      <w:marTop w:val="0"/>
                      <w:marBottom w:val="0"/>
                      <w:divBdr>
                        <w:top w:val="none" w:sz="0" w:space="0" w:color="auto"/>
                        <w:left w:val="none" w:sz="0" w:space="0" w:color="auto"/>
                        <w:bottom w:val="none" w:sz="0" w:space="0" w:color="auto"/>
                        <w:right w:val="none" w:sz="0" w:space="0" w:color="auto"/>
                      </w:divBdr>
                    </w:div>
                    <w:div w:id="885607698">
                      <w:marLeft w:val="90"/>
                      <w:marRight w:val="0"/>
                      <w:marTop w:val="0"/>
                      <w:marBottom w:val="0"/>
                      <w:divBdr>
                        <w:top w:val="none" w:sz="0" w:space="0" w:color="auto"/>
                        <w:left w:val="none" w:sz="0" w:space="0" w:color="auto"/>
                        <w:bottom w:val="none" w:sz="0" w:space="0" w:color="auto"/>
                        <w:right w:val="none" w:sz="0" w:space="0" w:color="auto"/>
                      </w:divBdr>
                    </w:div>
                    <w:div w:id="1011374224">
                      <w:marLeft w:val="90"/>
                      <w:marRight w:val="0"/>
                      <w:marTop w:val="0"/>
                      <w:marBottom w:val="0"/>
                      <w:divBdr>
                        <w:top w:val="none" w:sz="0" w:space="0" w:color="auto"/>
                        <w:left w:val="none" w:sz="0" w:space="0" w:color="auto"/>
                        <w:bottom w:val="none" w:sz="0" w:space="0" w:color="auto"/>
                        <w:right w:val="none" w:sz="0" w:space="0" w:color="auto"/>
                      </w:divBdr>
                    </w:div>
                    <w:div w:id="1580864512">
                      <w:marLeft w:val="9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454038">
      <w:bodyDiv w:val="1"/>
      <w:marLeft w:val="0"/>
      <w:marRight w:val="0"/>
      <w:marTop w:val="0"/>
      <w:marBottom w:val="0"/>
      <w:divBdr>
        <w:top w:val="none" w:sz="0" w:space="0" w:color="auto"/>
        <w:left w:val="none" w:sz="0" w:space="0" w:color="auto"/>
        <w:bottom w:val="none" w:sz="0" w:space="0" w:color="auto"/>
        <w:right w:val="none" w:sz="0" w:space="0" w:color="auto"/>
      </w:divBdr>
    </w:div>
    <w:div w:id="703597219">
      <w:bodyDiv w:val="1"/>
      <w:marLeft w:val="0"/>
      <w:marRight w:val="0"/>
      <w:marTop w:val="0"/>
      <w:marBottom w:val="0"/>
      <w:divBdr>
        <w:top w:val="none" w:sz="0" w:space="0" w:color="auto"/>
        <w:left w:val="none" w:sz="0" w:space="0" w:color="auto"/>
        <w:bottom w:val="none" w:sz="0" w:space="0" w:color="auto"/>
        <w:right w:val="none" w:sz="0" w:space="0" w:color="auto"/>
      </w:divBdr>
    </w:div>
    <w:div w:id="982974740">
      <w:bodyDiv w:val="1"/>
      <w:marLeft w:val="0"/>
      <w:marRight w:val="0"/>
      <w:marTop w:val="0"/>
      <w:marBottom w:val="0"/>
      <w:divBdr>
        <w:top w:val="none" w:sz="0" w:space="0" w:color="auto"/>
        <w:left w:val="none" w:sz="0" w:space="0" w:color="auto"/>
        <w:bottom w:val="none" w:sz="0" w:space="0" w:color="auto"/>
        <w:right w:val="none" w:sz="0" w:space="0" w:color="auto"/>
      </w:divBdr>
    </w:div>
    <w:div w:id="1273395206">
      <w:bodyDiv w:val="1"/>
      <w:marLeft w:val="0"/>
      <w:marRight w:val="0"/>
      <w:marTop w:val="0"/>
      <w:marBottom w:val="0"/>
      <w:divBdr>
        <w:top w:val="none" w:sz="0" w:space="0" w:color="auto"/>
        <w:left w:val="none" w:sz="0" w:space="0" w:color="auto"/>
        <w:bottom w:val="none" w:sz="0" w:space="0" w:color="auto"/>
        <w:right w:val="none" w:sz="0" w:space="0" w:color="auto"/>
      </w:divBdr>
    </w:div>
    <w:div w:id="1491364469">
      <w:bodyDiv w:val="1"/>
      <w:marLeft w:val="0"/>
      <w:marRight w:val="0"/>
      <w:marTop w:val="0"/>
      <w:marBottom w:val="0"/>
      <w:divBdr>
        <w:top w:val="none" w:sz="0" w:space="0" w:color="auto"/>
        <w:left w:val="none" w:sz="0" w:space="0" w:color="auto"/>
        <w:bottom w:val="none" w:sz="0" w:space="0" w:color="auto"/>
        <w:right w:val="none" w:sz="0" w:space="0" w:color="auto"/>
      </w:divBdr>
      <w:divsChild>
        <w:div w:id="1200894559">
          <w:marLeft w:val="0"/>
          <w:marRight w:val="0"/>
          <w:marTop w:val="0"/>
          <w:marBottom w:val="0"/>
          <w:divBdr>
            <w:top w:val="single" w:sz="6" w:space="0" w:color="C2C3C4"/>
            <w:left w:val="single" w:sz="6" w:space="0" w:color="C2C3C4"/>
            <w:bottom w:val="none" w:sz="0" w:space="0" w:color="auto"/>
            <w:right w:val="single" w:sz="6" w:space="0" w:color="C2C3C4"/>
          </w:divBdr>
          <w:divsChild>
            <w:div w:id="193619710">
              <w:marLeft w:val="0"/>
              <w:marRight w:val="0"/>
              <w:marTop w:val="0"/>
              <w:marBottom w:val="0"/>
              <w:divBdr>
                <w:top w:val="none" w:sz="0" w:space="0" w:color="auto"/>
                <w:left w:val="none" w:sz="0" w:space="0" w:color="auto"/>
                <w:bottom w:val="none" w:sz="0" w:space="0" w:color="auto"/>
                <w:right w:val="none" w:sz="0" w:space="0" w:color="auto"/>
              </w:divBdr>
              <w:divsChild>
                <w:div w:id="475025794">
                  <w:marLeft w:val="0"/>
                  <w:marRight w:val="0"/>
                  <w:marTop w:val="0"/>
                  <w:marBottom w:val="0"/>
                  <w:divBdr>
                    <w:top w:val="none" w:sz="0" w:space="0" w:color="auto"/>
                    <w:left w:val="none" w:sz="0" w:space="0" w:color="auto"/>
                    <w:bottom w:val="none" w:sz="0" w:space="0" w:color="auto"/>
                    <w:right w:val="none" w:sz="0" w:space="0" w:color="auto"/>
                  </w:divBdr>
                  <w:divsChild>
                    <w:div w:id="488331609">
                      <w:marLeft w:val="90"/>
                      <w:marRight w:val="0"/>
                      <w:marTop w:val="0"/>
                      <w:marBottom w:val="0"/>
                      <w:divBdr>
                        <w:top w:val="none" w:sz="0" w:space="0" w:color="auto"/>
                        <w:left w:val="none" w:sz="0" w:space="0" w:color="auto"/>
                        <w:bottom w:val="none" w:sz="0" w:space="0" w:color="auto"/>
                        <w:right w:val="none" w:sz="0" w:space="0" w:color="auto"/>
                      </w:divBdr>
                    </w:div>
                    <w:div w:id="890963170">
                      <w:marLeft w:val="90"/>
                      <w:marRight w:val="0"/>
                      <w:marTop w:val="0"/>
                      <w:marBottom w:val="0"/>
                      <w:divBdr>
                        <w:top w:val="none" w:sz="0" w:space="0" w:color="auto"/>
                        <w:left w:val="none" w:sz="0" w:space="0" w:color="auto"/>
                        <w:bottom w:val="none" w:sz="0" w:space="0" w:color="auto"/>
                        <w:right w:val="none" w:sz="0" w:space="0" w:color="auto"/>
                      </w:divBdr>
                    </w:div>
                    <w:div w:id="1465854256">
                      <w:marLeft w:val="90"/>
                      <w:marRight w:val="0"/>
                      <w:marTop w:val="0"/>
                      <w:marBottom w:val="0"/>
                      <w:divBdr>
                        <w:top w:val="none" w:sz="0" w:space="0" w:color="auto"/>
                        <w:left w:val="none" w:sz="0" w:space="0" w:color="auto"/>
                        <w:bottom w:val="none" w:sz="0" w:space="0" w:color="auto"/>
                        <w:right w:val="none" w:sz="0" w:space="0" w:color="auto"/>
                      </w:divBdr>
                    </w:div>
                    <w:div w:id="1529175075">
                      <w:marLeft w:val="90"/>
                      <w:marRight w:val="0"/>
                      <w:marTop w:val="0"/>
                      <w:marBottom w:val="0"/>
                      <w:divBdr>
                        <w:top w:val="none" w:sz="0" w:space="0" w:color="auto"/>
                        <w:left w:val="none" w:sz="0" w:space="0" w:color="auto"/>
                        <w:bottom w:val="none" w:sz="0" w:space="0" w:color="auto"/>
                        <w:right w:val="none" w:sz="0" w:space="0" w:color="auto"/>
                      </w:divBdr>
                    </w:div>
                    <w:div w:id="1693144308">
                      <w:marLeft w:val="9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926">
      <w:bodyDiv w:val="1"/>
      <w:marLeft w:val="0"/>
      <w:marRight w:val="0"/>
      <w:marTop w:val="0"/>
      <w:marBottom w:val="0"/>
      <w:divBdr>
        <w:top w:val="none" w:sz="0" w:space="0" w:color="auto"/>
        <w:left w:val="none" w:sz="0" w:space="0" w:color="auto"/>
        <w:bottom w:val="none" w:sz="0" w:space="0" w:color="auto"/>
        <w:right w:val="none" w:sz="0" w:space="0" w:color="auto"/>
      </w:divBdr>
    </w:div>
    <w:div w:id="1606379125">
      <w:bodyDiv w:val="1"/>
      <w:marLeft w:val="0"/>
      <w:marRight w:val="0"/>
      <w:marTop w:val="0"/>
      <w:marBottom w:val="0"/>
      <w:divBdr>
        <w:top w:val="none" w:sz="0" w:space="0" w:color="auto"/>
        <w:left w:val="none" w:sz="0" w:space="0" w:color="auto"/>
        <w:bottom w:val="none" w:sz="0" w:space="0" w:color="auto"/>
        <w:right w:val="none" w:sz="0" w:space="0" w:color="auto"/>
      </w:divBdr>
    </w:div>
    <w:div w:id="1666473709">
      <w:bodyDiv w:val="1"/>
      <w:marLeft w:val="0"/>
      <w:marRight w:val="0"/>
      <w:marTop w:val="0"/>
      <w:marBottom w:val="0"/>
      <w:divBdr>
        <w:top w:val="none" w:sz="0" w:space="0" w:color="auto"/>
        <w:left w:val="none" w:sz="0" w:space="0" w:color="auto"/>
        <w:bottom w:val="none" w:sz="0" w:space="0" w:color="auto"/>
        <w:right w:val="none" w:sz="0" w:space="0" w:color="auto"/>
      </w:divBdr>
    </w:div>
    <w:div w:id="194040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drap.ro/userfiles/SIDDD_oct%202015.pdf" TargetMode="External"/><Relationship Id="rId18" Type="http://schemas.openxmlformats.org/officeDocument/2006/relationships/hyperlink" Target="http://media.hotnews.ro/media_server1/document-2015-06-3-20208193-0-planul-ngn.pdf" TargetMode="External"/><Relationship Id="rId26" Type="http://schemas.openxmlformats.org/officeDocument/2006/relationships/hyperlink" Target="http://www.mmediu.ro/app/webroot/uploads/files/2012-01-10_risc_inundatii_hg846din2010aprobaresnmri.pdf"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inind.ro/%5C/strategie_competitivitate/SNC%20aprobata%20prin%20HG-1.pdf" TargetMode="External"/><Relationship Id="rId34" Type="http://schemas.openxmlformats.org/officeDocument/2006/relationships/hyperlink" Target="http://www.fonduri-ue.ro/images/files/transparenta/comunicare/Strategie.comunicare.IS.2014.2020.pdf" TargetMode="External"/><Relationship Id="rId42"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www.fonduri-ue.ro/files/programe/AT/POAT_2014/VO.POAT.2014-2020.17.12.2014.pdf" TargetMode="External"/><Relationship Id="rId17" Type="http://schemas.openxmlformats.org/officeDocument/2006/relationships/hyperlink" Target="https://ec.europa.eu/epale/sites/epale/files/strategia-nationala-agenda-digitala-pentru-romania-20202c-20-feb.2015.pdf" TargetMode="External"/><Relationship Id="rId25" Type="http://schemas.openxmlformats.org/officeDocument/2006/relationships/hyperlink" Target="http://www.mmediu.ro/img/attachment/37/strategii-planuri-studii-54786031cda10.pdf" TargetMode="External"/><Relationship Id="rId33" Type="http://schemas.openxmlformats.org/officeDocument/2006/relationships/hyperlink" Target="http://www.mmediu.ro/beta/wp-content/uploads/2012/06/2012-06-01_OUG_71_2010.pdf" TargetMode="External"/><Relationship Id="rId38" Type="http://schemas.openxmlformats.org/officeDocument/2006/relationships/hyperlink" Target="http://www.fonduri-ue.ro/transparenta/comunicare" TargetMode="External"/><Relationship Id="rId2" Type="http://schemas.openxmlformats.org/officeDocument/2006/relationships/numbering" Target="numbering.xml"/><Relationship Id="rId16" Type="http://schemas.openxmlformats.org/officeDocument/2006/relationships/hyperlink" Target="http://www.research.ro/uploads/politici-cd/strategia-cdi-2014-2020/strategia-cdi-2020_-proiect-hg.pdf" TargetMode="External"/><Relationship Id="rId20" Type="http://schemas.openxmlformats.org/officeDocument/2006/relationships/hyperlink" Target="http://www.fonduriadministratie.ro/wp-content/uploads/2015/05/HG_1076_2014.pdf" TargetMode="External"/><Relationship Id="rId29" Type="http://schemas.openxmlformats.org/officeDocument/2006/relationships/hyperlink" Target="https://www.google.ro/url?sa=t&amp;rct=j&amp;q=&amp;esrc=s&amp;source=web&amp;cd=1&amp;cad=rja&amp;uact=8&amp;ved=0ahUKEwjG8pbjjNLLAhWK8HIKHRqMDQMQFggbMAA&amp;url=http%3A%2F%2Fwww.mmediu.ro%2Fbeta%2Fwp-content%2Fuploads%2F2013%2F02%2F2013-02-DB-NBSAP.doc&amp;usg=AFQjCNHUC80WeMOCtGZKl5A2L5SB0hhv8A" TargetMode="Externa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onduri-ue.ro/files/documente-relevante/acord/Acord_de_Parteneriat_2014-2020_RO.pdf" TargetMode="External"/><Relationship Id="rId24" Type="http://schemas.openxmlformats.org/officeDocument/2006/relationships/hyperlink" Target="http://www.rowater.ro/dadobrogea/Master%20Plan%20privind%20Protecia%20i%20Reabilitarea%20Zonei/Master%20Plan.pdf" TargetMode="External"/><Relationship Id="rId32" Type="http://schemas.openxmlformats.org/officeDocument/2006/relationships/hyperlink" Target="http://www.minind.ro/pnaer/pnaer_29%20iunie_2010_final_alx.pdf" TargetMode="External"/><Relationship Id="rId37" Type="http://schemas.openxmlformats.org/officeDocument/2006/relationships/hyperlink" Target="http://www.fonduri-ue.ro/orientari-beneficiari" TargetMode="Externa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mdrap.ro/userfiles/SIDDD_oct%202015.pdf" TargetMode="External"/><Relationship Id="rId23" Type="http://schemas.openxmlformats.org/officeDocument/2006/relationships/hyperlink" Target="http://mt.gov.ro/web14/strategia-in-transporturi/master-plan-general-transport/documente-master-plan" TargetMode="External"/><Relationship Id="rId28" Type="http://schemas.openxmlformats.org/officeDocument/2006/relationships/hyperlink" Target="http://www.mmediu.ro/app/webroot/uploads/files/2015-07-28_Strategie_Siguranta_Rutiera_2015.pdf" TargetMode="External"/><Relationship Id="rId36" Type="http://schemas.openxmlformats.org/officeDocument/2006/relationships/hyperlink" Target="http://www.fonduri-ue.ro/poat-2014" TargetMode="External"/><Relationship Id="rId10" Type="http://schemas.openxmlformats.org/officeDocument/2006/relationships/comments" Target="comments.xml"/><Relationship Id="rId19" Type="http://schemas.openxmlformats.org/officeDocument/2006/relationships/hyperlink" Target="http://www.mdrap.ro/userfiles/strategie_adm_publica.pdf" TargetMode="External"/><Relationship Id="rId31" Type="http://schemas.openxmlformats.org/officeDocument/2006/relationships/hyperlink" Target="http://new.transgaz.ro/sites/default/files/uploads/users/admin/Temp/plan_de_dezvoltare_pe_10_ani_2014_-_2023_14.12.2014.pdf"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mdrap.ro/userfiles/SIDDD_oct%202015.pdf" TargetMode="External"/><Relationship Id="rId22" Type="http://schemas.openxmlformats.org/officeDocument/2006/relationships/hyperlink" Target="http://www.minind.ro/pnaer/pnaer_29%20iunie_2010_final_alx.pdf" TargetMode="External"/><Relationship Id="rId27" Type="http://schemas.openxmlformats.org/officeDocument/2006/relationships/hyperlink" Target="http://www.mmediu.ro/beta/wp-content/uploads/2013/10/2013-10-29_strategie.pdf" TargetMode="External"/><Relationship Id="rId30" Type="http://schemas.openxmlformats.org/officeDocument/2006/relationships/hyperlink" Target="http://www.escorom.ro/images/Planul%20national%20de%20actiune%20in%20domeniul%20eficientei%20energetice-2020.pdf" TargetMode="External"/><Relationship Id="rId35" Type="http://schemas.openxmlformats.org/officeDocument/2006/relationships/hyperlink" Target="http://www.fonduri-u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F2C85-E28C-4DE0-AA06-B38D55D3C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17</Pages>
  <Words>6512</Words>
  <Characters>37773</Characters>
  <Application>Microsoft Office Word</Application>
  <DocSecurity>0</DocSecurity>
  <Lines>314</Lines>
  <Paragraphs>88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44197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Gabriela Popescu</cp:lastModifiedBy>
  <cp:revision>7</cp:revision>
  <cp:lastPrinted>2016-01-20T11:22:00Z</cp:lastPrinted>
  <dcterms:created xsi:type="dcterms:W3CDTF">2018-05-02T13:27:00Z</dcterms:created>
  <dcterms:modified xsi:type="dcterms:W3CDTF">2018-05-10T11:51:00Z</dcterms:modified>
</cp:coreProperties>
</file>